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e"/>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5D56C2" w14:paraId="523DE149" w14:textId="77777777">
        <w:tc>
          <w:tcPr>
            <w:tcW w:w="6407" w:type="dxa"/>
          </w:tcPr>
          <w:p w14:paraId="1F3869C1" w14:textId="77777777" w:rsidR="005D56C2" w:rsidRDefault="005D56C2">
            <w:pPr>
              <w:pStyle w:val="afffff7"/>
              <w:framePr w:w="0" w:hRule="auto" w:wrap="auto" w:hAnchor="text" w:xAlign="left" w:yAlign="inline" w:anchorLock="0"/>
              <w:rPr>
                <w:rFonts w:ascii="宋体" w:hAnsi="宋体"/>
                <w:sz w:val="28"/>
                <w:szCs w:val="28"/>
              </w:rPr>
            </w:pPr>
            <w:bookmarkStart w:id="0" w:name="_Hlk26473981"/>
          </w:p>
        </w:tc>
      </w:tr>
    </w:tbl>
    <w:bookmarkEnd w:id="0"/>
    <w:p w14:paraId="2AF894FF" w14:textId="77777777" w:rsidR="005D56C2" w:rsidRDefault="00BC0401">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7FC5083E" wp14:editId="44DA3067">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D78CE8F" w14:textId="77777777" w:rsidR="005D56C2" w:rsidRDefault="005D56C2">
      <w:pPr>
        <w:pStyle w:val="afffff8"/>
        <w:framePr w:w="9639" w:h="6976" w:hRule="exact" w:hSpace="0" w:vSpace="0" w:wrap="around" w:hAnchor="page" w:y="6408"/>
        <w:jc w:val="center"/>
        <w:rPr>
          <w:rFonts w:ascii="黑体" w:eastAsia="黑体" w:hAnsi="黑体"/>
          <w:b w:val="0"/>
          <w:bCs w:val="0"/>
          <w:w w:val="100"/>
        </w:rPr>
      </w:pPr>
    </w:p>
    <w:p w14:paraId="3E990836" w14:textId="77777777" w:rsidR="005D56C2" w:rsidRDefault="00BC0401">
      <w:pPr>
        <w:pStyle w:val="affffffffffc"/>
        <w:framePr w:h="6974" w:hRule="exact" w:wrap="around" w:x="1419" w:anchorLock="1"/>
      </w:pPr>
      <w:r>
        <w:fldChar w:fldCharType="begin">
          <w:ffData>
            <w:name w:val="CSTD_NAME"/>
            <w:enabled/>
            <w:calcOnExit w:val="0"/>
            <w:textInput>
              <w:default w:val="人形机器人应用环境数据采集规范"/>
            </w:textInput>
          </w:ffData>
        </w:fldChar>
      </w:r>
      <w:bookmarkStart w:id="1" w:name="CSTD_NAME"/>
      <w:r>
        <w:instrText xml:space="preserve"> FORMTEXT </w:instrText>
      </w:r>
      <w:r>
        <w:fldChar w:fldCharType="separate"/>
      </w:r>
      <w:r>
        <w:t>人形机器人应用环境数据采集规范</w:t>
      </w:r>
      <w:r>
        <w:fldChar w:fldCharType="end"/>
      </w:r>
      <w:bookmarkEnd w:id="1"/>
    </w:p>
    <w:p w14:paraId="0FDCC54E" w14:textId="77777777" w:rsidR="005D56C2" w:rsidRDefault="005D56C2">
      <w:pPr>
        <w:framePr w:w="9639" w:h="6974" w:hRule="exact" w:wrap="around" w:vAnchor="page" w:hAnchor="page" w:x="1419" w:y="6408" w:anchorLock="1"/>
        <w:ind w:left="-1418"/>
      </w:pPr>
    </w:p>
    <w:p w14:paraId="2389F1F7" w14:textId="77777777" w:rsidR="005D56C2" w:rsidRDefault="00BC0401">
      <w:pPr>
        <w:pStyle w:val="affffffff0"/>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Humanoid robot – Application environment data collection criteria"/>
            </w:textInput>
          </w:ffData>
        </w:fldChar>
      </w:r>
      <w:bookmarkStart w:id="2"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Humanoid robot – Application environment data collection criteria</w:t>
      </w:r>
      <w:r>
        <w:rPr>
          <w:rFonts w:ascii="黑体" w:eastAsia="黑体" w:hAnsi="黑体"/>
          <w:szCs w:val="28"/>
        </w:rPr>
        <w:fldChar w:fldCharType="end"/>
      </w:r>
      <w:bookmarkEnd w:id="2"/>
    </w:p>
    <w:p w14:paraId="7E146625" w14:textId="77777777" w:rsidR="005D56C2" w:rsidRDefault="005D56C2">
      <w:pPr>
        <w:framePr w:w="9639" w:h="6974" w:hRule="exact" w:wrap="around" w:vAnchor="page" w:hAnchor="page" w:x="1419" w:y="6408" w:anchorLock="1"/>
        <w:spacing w:line="760" w:lineRule="exact"/>
        <w:ind w:left="-1418"/>
      </w:pPr>
    </w:p>
    <w:p w14:paraId="6F9F9C57" w14:textId="77777777" w:rsidR="005D56C2" w:rsidRDefault="005D56C2">
      <w:pPr>
        <w:pStyle w:val="affffffff0"/>
        <w:framePr w:w="9639" w:h="6974" w:hRule="exact" w:wrap="around" w:vAnchor="page" w:hAnchor="page" w:x="1419" w:y="6408" w:anchorLock="1"/>
        <w:textAlignment w:val="bottom"/>
        <w:rPr>
          <w:rFonts w:eastAsia="黑体"/>
          <w:szCs w:val="28"/>
        </w:rPr>
      </w:pPr>
    </w:p>
    <w:p w14:paraId="593D9C08" w14:textId="77777777" w:rsidR="005D56C2" w:rsidRDefault="00BC0401">
      <w:pPr>
        <w:pStyle w:val="affffffff0"/>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征求意见稿）"/>
              <w:listEntry w:val=" "/>
              <w:listEntry w:val="草案版次选择"/>
              <w:listEntry w:val="（工作组讨论稿）"/>
              <w:listEntry w:val="（送审讨论稿）"/>
              <w:listEntry w:val="（送审稿）"/>
              <w:listEntry w:val="（报批稿）"/>
            </w:ddList>
          </w:ffData>
        </w:fldChar>
      </w:r>
      <w:bookmarkStart w:id="3" w:name="下拉1"/>
      <w:r>
        <w:rPr>
          <w:sz w:val="24"/>
          <w:szCs w:val="28"/>
        </w:rPr>
        <w:instrText xml:space="preserve"> FORMDROPDOWN </w:instrText>
      </w:r>
      <w:r w:rsidR="008E5C28">
        <w:rPr>
          <w:sz w:val="24"/>
          <w:szCs w:val="28"/>
        </w:rPr>
      </w:r>
      <w:r w:rsidR="008E5C28">
        <w:rPr>
          <w:sz w:val="24"/>
          <w:szCs w:val="28"/>
        </w:rPr>
        <w:fldChar w:fldCharType="separate"/>
      </w:r>
      <w:r>
        <w:rPr>
          <w:sz w:val="24"/>
          <w:szCs w:val="28"/>
        </w:rPr>
        <w:fldChar w:fldCharType="end"/>
      </w:r>
      <w:bookmarkEnd w:id="3"/>
    </w:p>
    <w:p w14:paraId="2B97C470" w14:textId="77777777" w:rsidR="005D56C2" w:rsidRDefault="00BC0401">
      <w:pPr>
        <w:pStyle w:val="affffffffff8"/>
        <w:framePr w:wrap="around" w:y="14176"/>
      </w:pPr>
      <w:r>
        <w:rPr>
          <w:rFonts w:ascii="黑体"/>
        </w:rPr>
        <w:fldChar w:fldCharType="begin">
          <w:ffData>
            <w:name w:val="PLSH_DATE_Y"/>
            <w:enabled/>
            <w:calcOnExit w:val="0"/>
            <w:textInput>
              <w:default w:val="2025"/>
              <w:maxLength w:val="4"/>
            </w:textInput>
          </w:ffData>
        </w:fldChar>
      </w:r>
      <w:bookmarkStart w:id="4" w:name="PLSH_DATE_Y"/>
      <w:r>
        <w:rPr>
          <w:rFonts w:ascii="黑体"/>
        </w:rPr>
        <w:instrText xml:space="preserve"> FORMTEXT </w:instrText>
      </w:r>
      <w:r>
        <w:rPr>
          <w:rFonts w:ascii="黑体"/>
        </w:rPr>
      </w:r>
      <w:r>
        <w:rPr>
          <w:rFonts w:ascii="黑体"/>
        </w:rPr>
        <w:fldChar w:fldCharType="separate"/>
      </w:r>
      <w:r>
        <w:rPr>
          <w:rFonts w:ascii="黑体"/>
        </w:rPr>
        <w:t>2025</w:t>
      </w:r>
      <w:r>
        <w:rPr>
          <w:rFonts w:ascii="黑体"/>
        </w:rPr>
        <w:fldChar w:fldCharType="end"/>
      </w:r>
      <w:bookmarkEnd w:id="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6"/>
      <w:r>
        <w:rPr>
          <w:rFonts w:hint="eastAsia"/>
        </w:rPr>
        <w:t>发布</w:t>
      </w:r>
    </w:p>
    <w:p w14:paraId="7857B4E1" w14:textId="77777777" w:rsidR="005D56C2" w:rsidRDefault="00BC0401">
      <w:pPr>
        <w:pStyle w:val="affffffffff9"/>
        <w:framePr w:wrap="around" w:y="14176"/>
      </w:pPr>
      <w:r>
        <w:rPr>
          <w:rFonts w:ascii="黑体"/>
        </w:rPr>
        <w:fldChar w:fldCharType="begin">
          <w:ffData>
            <w:name w:val="CROT_DATE_Y"/>
            <w:enabled/>
            <w:calcOnExit w:val="0"/>
            <w:textInput>
              <w:default w:val="2025"/>
              <w:maxLength w:val="4"/>
            </w:textInput>
          </w:ffData>
        </w:fldChar>
      </w:r>
      <w:bookmarkStart w:id="7" w:name="CROT_DATE_Y"/>
      <w:r>
        <w:rPr>
          <w:rFonts w:ascii="黑体"/>
        </w:rPr>
        <w:instrText xml:space="preserve"> FORMTEXT </w:instrText>
      </w:r>
      <w:r>
        <w:rPr>
          <w:rFonts w:ascii="黑体"/>
        </w:rPr>
      </w:r>
      <w:r>
        <w:rPr>
          <w:rFonts w:ascii="黑体"/>
        </w:rPr>
        <w:fldChar w:fldCharType="separate"/>
      </w:r>
      <w:r>
        <w:rPr>
          <w:rFonts w:ascii="黑体"/>
        </w:rPr>
        <w:t>2025</w:t>
      </w:r>
      <w:r>
        <w:rPr>
          <w:rFonts w:ascii="黑体"/>
        </w:rPr>
        <w:fldChar w:fldCharType="end"/>
      </w:r>
      <w:bookmarkEnd w:id="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9"/>
      <w:r>
        <w:rPr>
          <w:rFonts w:hint="eastAsia"/>
        </w:rPr>
        <w:t>实施</w:t>
      </w:r>
    </w:p>
    <w:p w14:paraId="57C324C8" w14:textId="77777777" w:rsidR="005D56C2" w:rsidRDefault="00BC0401">
      <w:pPr>
        <w:framePr w:hSpace="180" w:vSpace="180" w:wrap="around" w:hAnchor="margin" w:y="1" w:anchorLock="1"/>
        <w:adjustRightInd/>
        <w:spacing w:line="240" w:lineRule="auto"/>
        <w:jc w:val="left"/>
        <w:textAlignment w:val="center"/>
        <w:rPr>
          <w:rFonts w:ascii="黑体" w:eastAsia="黑体" w:hAnsi="黑体"/>
          <w:kern w:val="0"/>
        </w:rPr>
      </w:pPr>
      <w:r>
        <w:rPr>
          <w:rFonts w:ascii="黑体" w:eastAsia="黑体" w:hAnsi="黑体"/>
          <w:kern w:val="0"/>
        </w:rPr>
        <w:t>ICS 25</w:t>
      </w:r>
      <w:r>
        <w:rPr>
          <w:rFonts w:ascii="黑体" w:eastAsia="黑体" w:hAnsi="黑体" w:hint="eastAsia"/>
          <w:kern w:val="0"/>
        </w:rPr>
        <w:t>.</w:t>
      </w:r>
      <w:r>
        <w:rPr>
          <w:rFonts w:ascii="黑体" w:eastAsia="黑体" w:hAnsi="黑体"/>
          <w:kern w:val="0"/>
        </w:rPr>
        <w:t>040</w:t>
      </w:r>
    </w:p>
    <w:p w14:paraId="7466EF09" w14:textId="77777777" w:rsidR="005D56C2" w:rsidRDefault="00BC0401">
      <w:pPr>
        <w:framePr w:hSpace="180" w:vSpace="180" w:wrap="around" w:hAnchor="margin" w:y="1" w:anchorLock="1"/>
        <w:adjustRightInd/>
        <w:spacing w:line="240" w:lineRule="auto"/>
        <w:jc w:val="left"/>
        <w:textAlignment w:val="center"/>
        <w:rPr>
          <w:rFonts w:ascii="黑体" w:eastAsia="黑体" w:hAnsi="黑体"/>
          <w:kern w:val="0"/>
        </w:rPr>
      </w:pPr>
      <w:r>
        <w:rPr>
          <w:rFonts w:ascii="黑体" w:eastAsia="黑体" w:hAnsi="黑体" w:hint="eastAsia"/>
          <w:kern w:val="0"/>
        </w:rPr>
        <w:t xml:space="preserve">CCS </w:t>
      </w:r>
      <w:r>
        <w:rPr>
          <w:rFonts w:ascii="黑体" w:eastAsia="黑体" w:hAnsi="黑体"/>
          <w:kern w:val="0"/>
        </w:rPr>
        <w:t>L</w:t>
      </w:r>
      <w:r>
        <w:rPr>
          <w:rFonts w:ascii="黑体" w:eastAsia="黑体" w:hAnsi="黑体" w:hint="eastAsia"/>
          <w:kern w:val="0"/>
        </w:rPr>
        <w:t xml:space="preserve"> </w:t>
      </w:r>
      <w:r>
        <w:rPr>
          <w:rFonts w:ascii="黑体" w:eastAsia="黑体" w:hAnsi="黑体"/>
          <w:kern w:val="0"/>
        </w:rPr>
        <w:t>66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4"/>
      </w:tblGrid>
      <w:tr w:rsidR="005D56C2" w14:paraId="41E77120" w14:textId="77777777">
        <w:tc>
          <w:tcPr>
            <w:tcW w:w="9354" w:type="dxa"/>
            <w:tcBorders>
              <w:top w:val="nil"/>
              <w:left w:val="nil"/>
              <w:bottom w:val="nil"/>
              <w:right w:val="nil"/>
            </w:tcBorders>
          </w:tcPr>
          <w:p w14:paraId="2BED1911" w14:textId="77777777" w:rsidR="005D56C2" w:rsidRDefault="005D56C2">
            <w:pPr>
              <w:framePr w:hSpace="180" w:vSpace="180" w:wrap="around" w:hAnchor="margin" w:y="1" w:anchorLock="1"/>
              <w:adjustRightInd/>
              <w:spacing w:line="240" w:lineRule="auto"/>
              <w:jc w:val="left"/>
              <w:textAlignment w:val="center"/>
              <w:rPr>
                <w:rFonts w:ascii="黑体" w:eastAsia="黑体" w:hAnsi="Times New Roman"/>
                <w:kern w:val="0"/>
              </w:rPr>
            </w:pPr>
          </w:p>
        </w:tc>
      </w:tr>
    </w:tbl>
    <w:p w14:paraId="66EBAB32" w14:textId="77777777" w:rsidR="005D56C2" w:rsidRDefault="00BC0401">
      <w:pPr>
        <w:framePr w:hSpace="181" w:vSpace="181" w:wrap="around" w:vAnchor="page" w:hAnchor="page" w:x="1419" w:y="2286" w:anchorLock="1"/>
        <w:widowControl/>
        <w:adjustRightInd/>
        <w:spacing w:line="0" w:lineRule="atLeast"/>
        <w:jc w:val="distribute"/>
        <w:rPr>
          <w:rFonts w:ascii="黑体" w:eastAsia="黑体" w:hAnsi="宋体"/>
          <w:spacing w:val="-40"/>
          <w:kern w:val="0"/>
          <w:sz w:val="48"/>
          <w:szCs w:val="52"/>
        </w:rPr>
      </w:pPr>
      <w:r>
        <w:rPr>
          <w:rFonts w:ascii="黑体" w:eastAsia="黑体" w:hAnsi="宋体"/>
          <w:spacing w:val="-40"/>
          <w:kern w:val="0"/>
          <w:sz w:val="48"/>
          <w:szCs w:val="52"/>
        </w:rPr>
        <w:t>深圳市</w:t>
      </w:r>
      <w:r>
        <w:rPr>
          <w:rFonts w:ascii="黑体" w:eastAsia="黑体" w:hAnsi="宋体" w:hint="eastAsia"/>
          <w:spacing w:val="-40"/>
          <w:kern w:val="0"/>
          <w:sz w:val="48"/>
          <w:szCs w:val="52"/>
        </w:rPr>
        <w:t>地方标准</w:t>
      </w:r>
    </w:p>
    <w:p w14:paraId="7A137D72" w14:textId="77777777" w:rsidR="005D56C2" w:rsidRDefault="00BC0401">
      <w:pPr>
        <w:framePr w:w="6101" w:h="1389" w:hRule="exact" w:hSpace="181" w:vSpace="181" w:wrap="around" w:vAnchor="page" w:hAnchor="page" w:x="4425" w:y="976" w:anchorLock="1"/>
        <w:widowControl/>
        <w:shd w:val="solid" w:color="FFFFFF" w:fill="FFFFFF"/>
        <w:adjustRightInd/>
        <w:spacing w:line="0" w:lineRule="atLeast"/>
        <w:jc w:val="right"/>
        <w:rPr>
          <w:rFonts w:ascii="Times New Roman" w:hAnsi="Times New Roman"/>
          <w:b/>
          <w:w w:val="130"/>
          <w:kern w:val="0"/>
          <w:sz w:val="96"/>
          <w:szCs w:val="96"/>
        </w:rPr>
      </w:pPr>
      <w:r>
        <w:rPr>
          <w:rFonts w:ascii="Times New Roman" w:hAnsi="Times New Roman"/>
          <w:b/>
          <w:w w:val="130"/>
          <w:kern w:val="0"/>
          <w:sz w:val="96"/>
          <w:szCs w:val="96"/>
        </w:rPr>
        <w:t>DB44</w:t>
      </w:r>
      <w:r>
        <w:rPr>
          <w:rFonts w:ascii="Times New Roman" w:hAnsi="Times New Roman" w:hint="eastAsia"/>
          <w:b/>
          <w:w w:val="130"/>
          <w:kern w:val="0"/>
          <w:sz w:val="96"/>
          <w:szCs w:val="96"/>
        </w:rPr>
        <w:t>03</w:t>
      </w:r>
    </w:p>
    <w:p w14:paraId="58C067E9" w14:textId="77777777" w:rsidR="005D56C2" w:rsidRDefault="00BC0401">
      <w:pPr>
        <w:framePr w:w="9140" w:h="1242" w:hRule="exact" w:hSpace="284" w:wrap="around" w:vAnchor="page" w:hAnchor="page" w:x="1645" w:y="2910" w:anchorLock="1"/>
        <w:widowControl/>
        <w:adjustRightInd/>
        <w:spacing w:before="357" w:line="280" w:lineRule="exact"/>
        <w:jc w:val="right"/>
        <w:rPr>
          <w:rFonts w:ascii="黑体" w:eastAsia="黑体" w:hAnsi="黑体"/>
          <w:kern w:val="0"/>
          <w:sz w:val="28"/>
          <w:szCs w:val="28"/>
        </w:rPr>
      </w:pPr>
      <w:r>
        <w:rPr>
          <w:rFonts w:ascii="黑体" w:eastAsia="黑体" w:hAnsi="黑体"/>
          <w:kern w:val="0"/>
          <w:sz w:val="28"/>
          <w:szCs w:val="28"/>
        </w:rPr>
        <w:t>DB44</w:t>
      </w:r>
      <w:r>
        <w:rPr>
          <w:rFonts w:ascii="黑体" w:eastAsia="黑体" w:hAnsi="黑体" w:hint="eastAsia"/>
          <w:kern w:val="0"/>
          <w:sz w:val="28"/>
          <w:szCs w:val="28"/>
        </w:rPr>
        <w:t>03</w:t>
      </w:r>
      <w:r>
        <w:rPr>
          <w:rFonts w:ascii="黑体" w:eastAsia="黑体" w:hAnsi="黑体"/>
          <w:kern w:val="0"/>
          <w:sz w:val="28"/>
          <w:szCs w:val="28"/>
        </w:rPr>
        <w:t>/T X</w:t>
      </w:r>
      <w:r>
        <w:rPr>
          <w:rFonts w:ascii="黑体" w:eastAsia="黑体" w:hAnsi="黑体" w:hint="eastAsia"/>
          <w:kern w:val="0"/>
          <w:sz w:val="28"/>
          <w:szCs w:val="28"/>
        </w:rPr>
        <w:t>XX</w:t>
      </w:r>
      <w:r>
        <w:rPr>
          <w:rFonts w:ascii="黑体" w:eastAsia="黑体" w:hAnsi="黑体"/>
          <w:kern w:val="0"/>
          <w:sz w:val="28"/>
          <w:szCs w:val="28"/>
        </w:rPr>
        <w:t>—</w:t>
      </w:r>
      <w:r>
        <w:rPr>
          <w:rFonts w:ascii="黑体" w:eastAsia="黑体" w:hAnsi="黑体" w:hint="eastAsia"/>
          <w:kern w:val="0"/>
          <w:sz w:val="28"/>
          <w:szCs w:val="28"/>
        </w:rPr>
        <w:t>202</w:t>
      </w:r>
      <w:r>
        <w:rPr>
          <w:rFonts w:ascii="黑体" w:eastAsia="黑体" w:hAnsi="黑体"/>
          <w:kern w:val="0"/>
          <w:sz w:val="28"/>
          <w:szCs w:val="28"/>
        </w:rPr>
        <w:t>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5D56C2" w14:paraId="2AFD480F" w14:textId="77777777">
        <w:tc>
          <w:tcPr>
            <w:tcW w:w="9356" w:type="dxa"/>
            <w:tcBorders>
              <w:top w:val="nil"/>
              <w:left w:val="nil"/>
              <w:bottom w:val="nil"/>
              <w:right w:val="nil"/>
            </w:tcBorders>
          </w:tcPr>
          <w:p w14:paraId="685F4C41" w14:textId="77777777" w:rsidR="005D56C2" w:rsidRDefault="005D56C2">
            <w:pPr>
              <w:framePr w:w="9140" w:h="1242" w:hRule="exact" w:hSpace="284" w:wrap="around" w:vAnchor="page" w:hAnchor="page" w:x="1645" w:y="2910" w:anchorLock="1"/>
              <w:widowControl/>
              <w:adjustRightInd/>
              <w:spacing w:before="57" w:line="280" w:lineRule="exact"/>
              <w:jc w:val="right"/>
              <w:rPr>
                <w:rFonts w:ascii="宋体" w:hAnsi="Times New Roman"/>
                <w:kern w:val="0"/>
              </w:rPr>
            </w:pPr>
          </w:p>
        </w:tc>
      </w:tr>
    </w:tbl>
    <w:p w14:paraId="51C2373F" w14:textId="77777777" w:rsidR="005D56C2" w:rsidRDefault="005D56C2">
      <w:pPr>
        <w:framePr w:w="9140" w:h="1242" w:hRule="exact" w:hSpace="284" w:wrap="around" w:vAnchor="page" w:hAnchor="page" w:x="1645" w:y="2910" w:anchorLock="1"/>
        <w:widowControl/>
        <w:adjustRightInd/>
        <w:spacing w:before="357" w:line="280" w:lineRule="exact"/>
        <w:jc w:val="right"/>
        <w:rPr>
          <w:rFonts w:ascii="黑体" w:eastAsia="黑体" w:hAnsi="黑体"/>
          <w:kern w:val="0"/>
          <w:sz w:val="28"/>
          <w:szCs w:val="28"/>
        </w:rPr>
      </w:pPr>
    </w:p>
    <w:p w14:paraId="22CE56E3" w14:textId="77777777" w:rsidR="005D56C2" w:rsidRDefault="005D56C2">
      <w:pPr>
        <w:framePr w:w="9140" w:h="1242" w:hRule="exact" w:hSpace="284" w:wrap="around" w:vAnchor="page" w:hAnchor="page" w:x="1645" w:y="2910" w:anchorLock="1"/>
        <w:widowControl/>
        <w:adjustRightInd/>
        <w:spacing w:before="357" w:line="280" w:lineRule="exact"/>
        <w:jc w:val="right"/>
        <w:rPr>
          <w:rFonts w:ascii="黑体" w:eastAsia="黑体" w:hAnsi="黑体"/>
          <w:kern w:val="0"/>
          <w:sz w:val="28"/>
          <w:szCs w:val="28"/>
        </w:rPr>
      </w:pPr>
    </w:p>
    <w:p w14:paraId="60E804A0" w14:textId="77777777" w:rsidR="005D56C2" w:rsidRDefault="00BC0401">
      <w:pPr>
        <w:framePr w:w="7938" w:h="781" w:hRule="exact" w:hSpace="125" w:vSpace="181" w:wrap="around" w:vAnchor="page" w:hAnchor="page" w:x="2156" w:y="15046" w:anchorLock="1"/>
        <w:widowControl/>
        <w:adjustRightInd/>
        <w:spacing w:line="0" w:lineRule="atLeast"/>
        <w:jc w:val="center"/>
        <w:rPr>
          <w:rFonts w:ascii="黑体" w:eastAsia="黑体" w:hAnsi="Times New Roman"/>
          <w:spacing w:val="20"/>
          <w:w w:val="135"/>
          <w:kern w:val="0"/>
          <w:sz w:val="28"/>
          <w:szCs w:val="20"/>
        </w:rPr>
      </w:pPr>
      <w:r>
        <w:rPr>
          <w:rFonts w:ascii="黑体" w:eastAsia="黑体" w:hAnsi="Times New Roman" w:hint="eastAsia"/>
          <w:spacing w:val="20"/>
          <w:w w:val="135"/>
          <w:kern w:val="0"/>
          <w:sz w:val="28"/>
          <w:szCs w:val="20"/>
        </w:rPr>
        <w:t>深圳市市场监督管理局</w:t>
      </w:r>
      <w:r>
        <w:rPr>
          <w:rFonts w:ascii="黑体" w:eastAsia="黑体" w:hAnsi="黑体"/>
          <w:spacing w:val="20"/>
          <w:w w:val="135"/>
          <w:kern w:val="0"/>
          <w:sz w:val="28"/>
          <w:szCs w:val="20"/>
        </w:rPr>
        <w:t>   </w:t>
      </w:r>
      <w:r>
        <w:rPr>
          <w:rFonts w:ascii="黑体" w:eastAsia="黑体" w:hAnsi="Times New Roman" w:hint="eastAsia"/>
          <w:spacing w:val="85"/>
          <w:kern w:val="0"/>
          <w:position w:val="3"/>
          <w:sz w:val="28"/>
          <w:szCs w:val="28"/>
        </w:rPr>
        <w:t>发布</w:t>
      </w:r>
    </w:p>
    <w:p w14:paraId="400656E0" w14:textId="77777777" w:rsidR="005D56C2" w:rsidRDefault="00BC0401">
      <w:pPr>
        <w:rPr>
          <w:rFonts w:ascii="宋体" w:hAnsi="宋体"/>
          <w:sz w:val="28"/>
          <w:szCs w:val="28"/>
        </w:rPr>
        <w:sectPr w:rsidR="005D56C2">
          <w:headerReference w:type="even" r:id="rId10"/>
          <w:headerReference w:type="default" r:id="rId11"/>
          <w:footerReference w:type="even" r:id="rId12"/>
          <w:headerReference w:type="first" r:id="rId13"/>
          <w:footerReference w:type="first" r:id="rId14"/>
          <w:type w:val="continuous"/>
          <w:pgSz w:w="11906" w:h="16838"/>
          <w:pgMar w:top="567" w:right="1134" w:bottom="1134" w:left="1418" w:header="0" w:footer="0" w:gutter="0"/>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017FBF41" wp14:editId="1CD8E04E">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1B715CE" w14:textId="77777777" w:rsidR="009047A9" w:rsidRDefault="009047A9" w:rsidP="009047A9">
      <w:pPr>
        <w:pStyle w:val="afffffff2"/>
        <w:spacing w:after="468"/>
        <w:rPr>
          <w:rFonts w:hint="eastAsia"/>
        </w:rPr>
      </w:pPr>
      <w:bookmarkStart w:id="10" w:name="_Toc200630907"/>
      <w:bookmarkStart w:id="11" w:name="_Toc200630854"/>
      <w:bookmarkStart w:id="12" w:name="_Toc201247236"/>
      <w:bookmarkStart w:id="13" w:name="BookMark1"/>
      <w:r w:rsidRPr="00CF1D93">
        <w:rPr>
          <w:rFonts w:hint="eastAsia"/>
          <w:spacing w:val="320"/>
        </w:rPr>
        <w:lastRenderedPageBreak/>
        <w:t>目</w:t>
      </w:r>
      <w:r>
        <w:rPr>
          <w:rFonts w:hint="eastAsia"/>
        </w:rPr>
        <w:t>次</w:t>
      </w:r>
    </w:p>
    <w:p w14:paraId="1BECC032" w14:textId="1D38623A" w:rsidR="009047A9" w:rsidRPr="009047A9" w:rsidRDefault="009047A9">
      <w:pPr>
        <w:pStyle w:val="TOC1"/>
        <w:rPr>
          <w:rFonts w:asciiTheme="minorHAnsi" w:eastAsiaTheme="minorEastAsia" w:hAnsiTheme="minorHAnsi" w:cstheme="minorBidi"/>
          <w:noProof/>
          <w:szCs w:val="22"/>
        </w:rPr>
      </w:pPr>
      <w:r w:rsidRPr="009047A9">
        <w:fldChar w:fldCharType="begin"/>
      </w:r>
      <w:r w:rsidRPr="00CF1D93">
        <w:instrText xml:space="preserve"> TOC \o "1-1" \h </w:instrText>
      </w:r>
      <w:r w:rsidRPr="00CF1D93">
        <w:fldChar w:fldCharType="separate"/>
      </w:r>
      <w:hyperlink w:anchor="_Toc201932444" w:history="1">
        <w:r w:rsidRPr="00CF1D93">
          <w:rPr>
            <w:rStyle w:val="afffff2"/>
            <w:noProof/>
          </w:rPr>
          <w:t>前言</w:t>
        </w:r>
        <w:r w:rsidRPr="00CF1D93">
          <w:rPr>
            <w:noProof/>
          </w:rPr>
          <w:tab/>
        </w:r>
        <w:r w:rsidRPr="00CF1D93">
          <w:rPr>
            <w:noProof/>
          </w:rPr>
          <w:fldChar w:fldCharType="begin"/>
        </w:r>
        <w:r w:rsidRPr="00CF1D93">
          <w:rPr>
            <w:noProof/>
          </w:rPr>
          <w:instrText xml:space="preserve"> PAGEREF _Toc201932444 \h </w:instrText>
        </w:r>
        <w:r w:rsidRPr="00CF1D93">
          <w:rPr>
            <w:noProof/>
          </w:rPr>
        </w:r>
        <w:r w:rsidRPr="00CF1D93">
          <w:rPr>
            <w:noProof/>
          </w:rPr>
          <w:fldChar w:fldCharType="separate"/>
        </w:r>
        <w:r w:rsidRPr="00CF1D93">
          <w:rPr>
            <w:noProof/>
          </w:rPr>
          <w:t>II</w:t>
        </w:r>
        <w:r w:rsidRPr="00CF1D93">
          <w:rPr>
            <w:noProof/>
          </w:rPr>
          <w:fldChar w:fldCharType="end"/>
        </w:r>
      </w:hyperlink>
    </w:p>
    <w:p w14:paraId="6495F456" w14:textId="0423E1B7" w:rsidR="009047A9" w:rsidRPr="009047A9" w:rsidRDefault="009047A9">
      <w:pPr>
        <w:pStyle w:val="TOC1"/>
        <w:rPr>
          <w:rFonts w:asciiTheme="minorHAnsi" w:eastAsiaTheme="minorEastAsia" w:hAnsiTheme="minorHAnsi" w:cstheme="minorBidi"/>
          <w:noProof/>
          <w:szCs w:val="22"/>
        </w:rPr>
      </w:pPr>
      <w:hyperlink w:anchor="_Toc201932445" w:history="1">
        <w:r w:rsidRPr="009047A9">
          <w:rPr>
            <w:rStyle w:val="afffff2"/>
            <w:noProof/>
          </w:rPr>
          <w:t>1</w:t>
        </w:r>
        <w:r>
          <w:rPr>
            <w:rStyle w:val="afffff2"/>
            <w:noProof/>
          </w:rPr>
          <w:t xml:space="preserve"> </w:t>
        </w:r>
        <w:r w:rsidRPr="009047A9">
          <w:rPr>
            <w:rStyle w:val="afffff2"/>
            <w:noProof/>
          </w:rPr>
          <w:t xml:space="preserve"> 范围</w:t>
        </w:r>
        <w:r w:rsidRPr="009047A9">
          <w:rPr>
            <w:noProof/>
          </w:rPr>
          <w:tab/>
        </w:r>
        <w:r w:rsidRPr="009047A9">
          <w:rPr>
            <w:noProof/>
          </w:rPr>
          <w:fldChar w:fldCharType="begin"/>
        </w:r>
        <w:r w:rsidRPr="00CF1D93">
          <w:rPr>
            <w:noProof/>
          </w:rPr>
          <w:instrText xml:space="preserve"> PAGEREF _Toc201932445 \h </w:instrText>
        </w:r>
        <w:r w:rsidRPr="00CF1D93">
          <w:rPr>
            <w:noProof/>
          </w:rPr>
        </w:r>
        <w:r w:rsidRPr="00CF1D93">
          <w:rPr>
            <w:noProof/>
          </w:rPr>
          <w:fldChar w:fldCharType="separate"/>
        </w:r>
        <w:r w:rsidRPr="009047A9">
          <w:rPr>
            <w:noProof/>
          </w:rPr>
          <w:t>1</w:t>
        </w:r>
        <w:r w:rsidRPr="009047A9">
          <w:rPr>
            <w:noProof/>
          </w:rPr>
          <w:fldChar w:fldCharType="end"/>
        </w:r>
      </w:hyperlink>
    </w:p>
    <w:p w14:paraId="67CB6D98" w14:textId="6F96D862" w:rsidR="009047A9" w:rsidRPr="009047A9" w:rsidRDefault="009047A9">
      <w:pPr>
        <w:pStyle w:val="TOC1"/>
        <w:rPr>
          <w:rFonts w:asciiTheme="minorHAnsi" w:eastAsiaTheme="minorEastAsia" w:hAnsiTheme="minorHAnsi" w:cstheme="minorBidi"/>
          <w:noProof/>
          <w:szCs w:val="22"/>
        </w:rPr>
      </w:pPr>
      <w:hyperlink w:anchor="_Toc201932446" w:history="1">
        <w:r w:rsidRPr="009047A9">
          <w:rPr>
            <w:rStyle w:val="afffff2"/>
            <w:noProof/>
          </w:rPr>
          <w:t>2</w:t>
        </w:r>
        <w:r>
          <w:rPr>
            <w:rStyle w:val="afffff2"/>
            <w:noProof/>
          </w:rPr>
          <w:t xml:space="preserve"> </w:t>
        </w:r>
        <w:r w:rsidRPr="009047A9">
          <w:rPr>
            <w:rStyle w:val="afffff2"/>
            <w:noProof/>
          </w:rPr>
          <w:t xml:space="preserve"> 规范性引用文件</w:t>
        </w:r>
        <w:r w:rsidRPr="009047A9">
          <w:rPr>
            <w:noProof/>
          </w:rPr>
          <w:tab/>
        </w:r>
        <w:r w:rsidRPr="009047A9">
          <w:rPr>
            <w:noProof/>
          </w:rPr>
          <w:fldChar w:fldCharType="begin"/>
        </w:r>
        <w:r w:rsidRPr="00CF1D93">
          <w:rPr>
            <w:noProof/>
          </w:rPr>
          <w:instrText xml:space="preserve"> PAGEREF _Toc201932446 \h </w:instrText>
        </w:r>
        <w:r w:rsidRPr="00CF1D93">
          <w:rPr>
            <w:noProof/>
          </w:rPr>
        </w:r>
        <w:r w:rsidRPr="00CF1D93">
          <w:rPr>
            <w:noProof/>
          </w:rPr>
          <w:fldChar w:fldCharType="separate"/>
        </w:r>
        <w:r w:rsidRPr="009047A9">
          <w:rPr>
            <w:noProof/>
          </w:rPr>
          <w:t>1</w:t>
        </w:r>
        <w:r w:rsidRPr="009047A9">
          <w:rPr>
            <w:noProof/>
          </w:rPr>
          <w:fldChar w:fldCharType="end"/>
        </w:r>
      </w:hyperlink>
    </w:p>
    <w:p w14:paraId="02383EB5" w14:textId="08F81C91" w:rsidR="009047A9" w:rsidRPr="009047A9" w:rsidRDefault="009047A9">
      <w:pPr>
        <w:pStyle w:val="TOC1"/>
        <w:rPr>
          <w:rFonts w:asciiTheme="minorHAnsi" w:eastAsiaTheme="minorEastAsia" w:hAnsiTheme="minorHAnsi" w:cstheme="minorBidi"/>
          <w:noProof/>
          <w:szCs w:val="22"/>
        </w:rPr>
      </w:pPr>
      <w:hyperlink w:anchor="_Toc201932447" w:history="1">
        <w:r w:rsidRPr="009047A9">
          <w:rPr>
            <w:rStyle w:val="afffff2"/>
            <w:noProof/>
          </w:rPr>
          <w:t>3</w:t>
        </w:r>
        <w:r>
          <w:rPr>
            <w:rStyle w:val="afffff2"/>
            <w:noProof/>
          </w:rPr>
          <w:t xml:space="preserve"> </w:t>
        </w:r>
        <w:r w:rsidRPr="009047A9">
          <w:rPr>
            <w:rStyle w:val="afffff2"/>
            <w:noProof/>
          </w:rPr>
          <w:t xml:space="preserve"> 术语和定义</w:t>
        </w:r>
        <w:r w:rsidRPr="009047A9">
          <w:rPr>
            <w:noProof/>
          </w:rPr>
          <w:tab/>
        </w:r>
        <w:r w:rsidRPr="009047A9">
          <w:rPr>
            <w:noProof/>
          </w:rPr>
          <w:fldChar w:fldCharType="begin"/>
        </w:r>
        <w:r w:rsidRPr="00CF1D93">
          <w:rPr>
            <w:noProof/>
          </w:rPr>
          <w:instrText xml:space="preserve"> PAGEREF _Toc201932447 \h </w:instrText>
        </w:r>
        <w:r w:rsidRPr="00CF1D93">
          <w:rPr>
            <w:noProof/>
          </w:rPr>
        </w:r>
        <w:r w:rsidRPr="00CF1D93">
          <w:rPr>
            <w:noProof/>
          </w:rPr>
          <w:fldChar w:fldCharType="separate"/>
        </w:r>
        <w:r w:rsidRPr="009047A9">
          <w:rPr>
            <w:noProof/>
          </w:rPr>
          <w:t>1</w:t>
        </w:r>
        <w:r w:rsidRPr="009047A9">
          <w:rPr>
            <w:noProof/>
          </w:rPr>
          <w:fldChar w:fldCharType="end"/>
        </w:r>
      </w:hyperlink>
    </w:p>
    <w:p w14:paraId="42CA5B1A" w14:textId="316CAEFC" w:rsidR="009047A9" w:rsidRPr="009047A9" w:rsidRDefault="009047A9">
      <w:pPr>
        <w:pStyle w:val="TOC1"/>
        <w:rPr>
          <w:rFonts w:asciiTheme="minorHAnsi" w:eastAsiaTheme="minorEastAsia" w:hAnsiTheme="minorHAnsi" w:cstheme="minorBidi"/>
          <w:noProof/>
          <w:szCs w:val="22"/>
        </w:rPr>
      </w:pPr>
      <w:hyperlink w:anchor="_Toc201932448" w:history="1">
        <w:r w:rsidRPr="009047A9">
          <w:rPr>
            <w:rStyle w:val="afffff2"/>
            <w:noProof/>
          </w:rPr>
          <w:t>4</w:t>
        </w:r>
        <w:r>
          <w:rPr>
            <w:rStyle w:val="afffff2"/>
            <w:noProof/>
          </w:rPr>
          <w:t xml:space="preserve"> </w:t>
        </w:r>
        <w:r w:rsidRPr="009047A9">
          <w:rPr>
            <w:rStyle w:val="afffff2"/>
            <w:noProof/>
          </w:rPr>
          <w:t xml:space="preserve"> 数据采集模型</w:t>
        </w:r>
        <w:r w:rsidRPr="009047A9">
          <w:rPr>
            <w:noProof/>
          </w:rPr>
          <w:tab/>
        </w:r>
        <w:r w:rsidRPr="009047A9">
          <w:rPr>
            <w:noProof/>
          </w:rPr>
          <w:fldChar w:fldCharType="begin"/>
        </w:r>
        <w:r w:rsidRPr="00CF1D93">
          <w:rPr>
            <w:noProof/>
          </w:rPr>
          <w:instrText xml:space="preserve"> PAGEREF _Toc201932448 \h </w:instrText>
        </w:r>
        <w:r w:rsidRPr="00CF1D93">
          <w:rPr>
            <w:noProof/>
          </w:rPr>
        </w:r>
        <w:r w:rsidRPr="00CF1D93">
          <w:rPr>
            <w:noProof/>
          </w:rPr>
          <w:fldChar w:fldCharType="separate"/>
        </w:r>
        <w:r w:rsidRPr="009047A9">
          <w:rPr>
            <w:noProof/>
          </w:rPr>
          <w:t>2</w:t>
        </w:r>
        <w:r w:rsidRPr="009047A9">
          <w:rPr>
            <w:noProof/>
          </w:rPr>
          <w:fldChar w:fldCharType="end"/>
        </w:r>
      </w:hyperlink>
    </w:p>
    <w:p w14:paraId="6815DADF" w14:textId="3181B7E3" w:rsidR="009047A9" w:rsidRPr="009047A9" w:rsidRDefault="009047A9">
      <w:pPr>
        <w:pStyle w:val="TOC1"/>
        <w:rPr>
          <w:rFonts w:asciiTheme="minorHAnsi" w:eastAsiaTheme="minorEastAsia" w:hAnsiTheme="minorHAnsi" w:cstheme="minorBidi"/>
          <w:noProof/>
          <w:szCs w:val="22"/>
        </w:rPr>
      </w:pPr>
      <w:hyperlink w:anchor="_Toc201932449" w:history="1">
        <w:r w:rsidRPr="009047A9">
          <w:rPr>
            <w:rStyle w:val="afffff2"/>
            <w:noProof/>
          </w:rPr>
          <w:t>5</w:t>
        </w:r>
        <w:r>
          <w:rPr>
            <w:rStyle w:val="afffff2"/>
            <w:noProof/>
          </w:rPr>
          <w:t xml:space="preserve"> </w:t>
        </w:r>
        <w:r w:rsidRPr="009047A9">
          <w:rPr>
            <w:rStyle w:val="afffff2"/>
            <w:noProof/>
          </w:rPr>
          <w:t xml:space="preserve"> 数据类型</w:t>
        </w:r>
        <w:r w:rsidRPr="009047A9">
          <w:rPr>
            <w:noProof/>
          </w:rPr>
          <w:tab/>
        </w:r>
        <w:r w:rsidRPr="009047A9">
          <w:rPr>
            <w:noProof/>
          </w:rPr>
          <w:fldChar w:fldCharType="begin"/>
        </w:r>
        <w:r w:rsidRPr="00CF1D93">
          <w:rPr>
            <w:noProof/>
          </w:rPr>
          <w:instrText xml:space="preserve"> PAGEREF _Toc201932449 \h </w:instrText>
        </w:r>
        <w:r w:rsidRPr="00CF1D93">
          <w:rPr>
            <w:noProof/>
          </w:rPr>
        </w:r>
        <w:r w:rsidRPr="00CF1D93">
          <w:rPr>
            <w:noProof/>
          </w:rPr>
          <w:fldChar w:fldCharType="separate"/>
        </w:r>
        <w:r w:rsidRPr="009047A9">
          <w:rPr>
            <w:noProof/>
          </w:rPr>
          <w:t>3</w:t>
        </w:r>
        <w:r w:rsidRPr="009047A9">
          <w:rPr>
            <w:noProof/>
          </w:rPr>
          <w:fldChar w:fldCharType="end"/>
        </w:r>
      </w:hyperlink>
    </w:p>
    <w:p w14:paraId="297A9978" w14:textId="58785E19" w:rsidR="009047A9" w:rsidRPr="009047A9" w:rsidRDefault="009047A9">
      <w:pPr>
        <w:pStyle w:val="TOC1"/>
        <w:rPr>
          <w:rFonts w:asciiTheme="minorHAnsi" w:eastAsiaTheme="minorEastAsia" w:hAnsiTheme="minorHAnsi" w:cstheme="minorBidi"/>
          <w:noProof/>
          <w:szCs w:val="22"/>
        </w:rPr>
      </w:pPr>
      <w:hyperlink w:anchor="_Toc201932450" w:history="1">
        <w:r w:rsidRPr="009047A9">
          <w:rPr>
            <w:rStyle w:val="afffff2"/>
            <w:noProof/>
          </w:rPr>
          <w:t>6</w:t>
        </w:r>
        <w:r>
          <w:rPr>
            <w:rStyle w:val="afffff2"/>
            <w:noProof/>
          </w:rPr>
          <w:t xml:space="preserve"> </w:t>
        </w:r>
        <w:r w:rsidRPr="009047A9">
          <w:rPr>
            <w:rStyle w:val="afffff2"/>
            <w:noProof/>
          </w:rPr>
          <w:t xml:space="preserve"> 数据要求</w:t>
        </w:r>
        <w:r w:rsidRPr="009047A9">
          <w:rPr>
            <w:noProof/>
          </w:rPr>
          <w:tab/>
        </w:r>
        <w:r w:rsidRPr="009047A9">
          <w:rPr>
            <w:noProof/>
          </w:rPr>
          <w:fldChar w:fldCharType="begin"/>
        </w:r>
        <w:r w:rsidRPr="00CF1D93">
          <w:rPr>
            <w:noProof/>
          </w:rPr>
          <w:instrText xml:space="preserve"> PAGEREF _Toc201932450 \h </w:instrText>
        </w:r>
        <w:r w:rsidRPr="00CF1D93">
          <w:rPr>
            <w:noProof/>
          </w:rPr>
        </w:r>
        <w:r w:rsidRPr="00CF1D93">
          <w:rPr>
            <w:noProof/>
          </w:rPr>
          <w:fldChar w:fldCharType="separate"/>
        </w:r>
        <w:r w:rsidRPr="009047A9">
          <w:rPr>
            <w:noProof/>
          </w:rPr>
          <w:t>3</w:t>
        </w:r>
        <w:r w:rsidRPr="009047A9">
          <w:rPr>
            <w:noProof/>
          </w:rPr>
          <w:fldChar w:fldCharType="end"/>
        </w:r>
      </w:hyperlink>
    </w:p>
    <w:p w14:paraId="5F5E5F1E" w14:textId="1CBECEBC" w:rsidR="009047A9" w:rsidRPr="009047A9" w:rsidRDefault="009047A9">
      <w:pPr>
        <w:pStyle w:val="TOC1"/>
        <w:rPr>
          <w:rFonts w:asciiTheme="minorHAnsi" w:eastAsiaTheme="minorEastAsia" w:hAnsiTheme="minorHAnsi" w:cstheme="minorBidi"/>
          <w:noProof/>
          <w:szCs w:val="22"/>
        </w:rPr>
      </w:pPr>
      <w:hyperlink w:anchor="_Toc201932451" w:history="1">
        <w:r w:rsidRPr="009047A9">
          <w:rPr>
            <w:rStyle w:val="afffff2"/>
            <w:noProof/>
          </w:rPr>
          <w:t>7</w:t>
        </w:r>
        <w:r>
          <w:rPr>
            <w:rStyle w:val="afffff2"/>
            <w:noProof/>
          </w:rPr>
          <w:t xml:space="preserve"> </w:t>
        </w:r>
        <w:r w:rsidRPr="009047A9">
          <w:rPr>
            <w:rStyle w:val="afffff2"/>
            <w:noProof/>
          </w:rPr>
          <w:t xml:space="preserve"> 数据接口要求</w:t>
        </w:r>
        <w:r w:rsidRPr="009047A9">
          <w:rPr>
            <w:noProof/>
          </w:rPr>
          <w:tab/>
        </w:r>
        <w:r w:rsidRPr="009047A9">
          <w:rPr>
            <w:noProof/>
          </w:rPr>
          <w:fldChar w:fldCharType="begin"/>
        </w:r>
        <w:r w:rsidRPr="00CF1D93">
          <w:rPr>
            <w:noProof/>
          </w:rPr>
          <w:instrText xml:space="preserve"> PAGEREF _Toc201932451 \h </w:instrText>
        </w:r>
        <w:r w:rsidRPr="00CF1D93">
          <w:rPr>
            <w:noProof/>
          </w:rPr>
        </w:r>
        <w:r w:rsidRPr="00CF1D93">
          <w:rPr>
            <w:noProof/>
          </w:rPr>
          <w:fldChar w:fldCharType="separate"/>
        </w:r>
        <w:r w:rsidRPr="009047A9">
          <w:rPr>
            <w:noProof/>
          </w:rPr>
          <w:t>5</w:t>
        </w:r>
        <w:r w:rsidRPr="009047A9">
          <w:rPr>
            <w:noProof/>
          </w:rPr>
          <w:fldChar w:fldCharType="end"/>
        </w:r>
      </w:hyperlink>
    </w:p>
    <w:p w14:paraId="4273E986" w14:textId="5F0DBA1E" w:rsidR="009047A9" w:rsidRPr="009047A9" w:rsidRDefault="009047A9">
      <w:pPr>
        <w:pStyle w:val="TOC1"/>
        <w:rPr>
          <w:rFonts w:asciiTheme="minorHAnsi" w:eastAsiaTheme="minorEastAsia" w:hAnsiTheme="minorHAnsi" w:cstheme="minorBidi"/>
          <w:noProof/>
          <w:szCs w:val="22"/>
        </w:rPr>
      </w:pPr>
      <w:hyperlink w:anchor="_Toc201932452" w:history="1">
        <w:r w:rsidRPr="009047A9">
          <w:rPr>
            <w:rStyle w:val="afffff2"/>
            <w:noProof/>
          </w:rPr>
          <w:t>8</w:t>
        </w:r>
        <w:r>
          <w:rPr>
            <w:rStyle w:val="afffff2"/>
            <w:noProof/>
          </w:rPr>
          <w:t xml:space="preserve"> </w:t>
        </w:r>
        <w:r w:rsidRPr="009047A9">
          <w:rPr>
            <w:rStyle w:val="afffff2"/>
            <w:noProof/>
          </w:rPr>
          <w:t xml:space="preserve"> 数据采集质量控制与安全控制要求</w:t>
        </w:r>
        <w:r w:rsidRPr="009047A9">
          <w:rPr>
            <w:noProof/>
          </w:rPr>
          <w:tab/>
        </w:r>
        <w:r w:rsidRPr="009047A9">
          <w:rPr>
            <w:noProof/>
          </w:rPr>
          <w:fldChar w:fldCharType="begin"/>
        </w:r>
        <w:r w:rsidRPr="00CF1D93">
          <w:rPr>
            <w:noProof/>
          </w:rPr>
          <w:instrText xml:space="preserve"> PAGEREF _Toc201932452 \h </w:instrText>
        </w:r>
        <w:r w:rsidRPr="00CF1D93">
          <w:rPr>
            <w:noProof/>
          </w:rPr>
        </w:r>
        <w:r w:rsidRPr="00CF1D93">
          <w:rPr>
            <w:noProof/>
          </w:rPr>
          <w:fldChar w:fldCharType="separate"/>
        </w:r>
        <w:r w:rsidRPr="009047A9">
          <w:rPr>
            <w:noProof/>
          </w:rPr>
          <w:t>5</w:t>
        </w:r>
        <w:r w:rsidRPr="009047A9">
          <w:rPr>
            <w:noProof/>
          </w:rPr>
          <w:fldChar w:fldCharType="end"/>
        </w:r>
      </w:hyperlink>
    </w:p>
    <w:p w14:paraId="73D29B88" w14:textId="44B2383A" w:rsidR="009047A9" w:rsidRPr="009047A9" w:rsidRDefault="009047A9">
      <w:pPr>
        <w:pStyle w:val="TOC1"/>
        <w:rPr>
          <w:rFonts w:asciiTheme="minorHAnsi" w:eastAsiaTheme="minorEastAsia" w:hAnsiTheme="minorHAnsi" w:cstheme="minorBidi"/>
          <w:noProof/>
          <w:szCs w:val="22"/>
        </w:rPr>
      </w:pPr>
      <w:hyperlink w:anchor="_Toc201932453" w:history="1">
        <w:r w:rsidRPr="00CF1D93">
          <w:rPr>
            <w:rStyle w:val="afffff2"/>
            <w:noProof/>
          </w:rPr>
          <w:t>参考文</w:t>
        </w:r>
        <w:r w:rsidRPr="009047A9">
          <w:rPr>
            <w:rStyle w:val="afffff2"/>
            <w:noProof/>
          </w:rPr>
          <w:t>献</w:t>
        </w:r>
        <w:r w:rsidRPr="009047A9">
          <w:rPr>
            <w:noProof/>
          </w:rPr>
          <w:tab/>
        </w:r>
        <w:r w:rsidRPr="009047A9">
          <w:rPr>
            <w:noProof/>
          </w:rPr>
          <w:fldChar w:fldCharType="begin"/>
        </w:r>
        <w:r w:rsidRPr="00CF1D93">
          <w:rPr>
            <w:noProof/>
          </w:rPr>
          <w:instrText xml:space="preserve"> PAGEREF _Toc201932453 \h </w:instrText>
        </w:r>
        <w:r w:rsidRPr="00CF1D93">
          <w:rPr>
            <w:noProof/>
          </w:rPr>
        </w:r>
        <w:r w:rsidRPr="00CF1D93">
          <w:rPr>
            <w:noProof/>
          </w:rPr>
          <w:fldChar w:fldCharType="separate"/>
        </w:r>
        <w:r w:rsidRPr="009047A9">
          <w:rPr>
            <w:noProof/>
          </w:rPr>
          <w:t>7</w:t>
        </w:r>
        <w:r w:rsidRPr="009047A9">
          <w:rPr>
            <w:noProof/>
          </w:rPr>
          <w:fldChar w:fldCharType="end"/>
        </w:r>
      </w:hyperlink>
    </w:p>
    <w:p w14:paraId="40933DA2" w14:textId="71A5B926" w:rsidR="009047A9" w:rsidRPr="00CF1D93" w:rsidRDefault="009047A9" w:rsidP="00CF1D93">
      <w:pPr>
        <w:pStyle w:val="afffffff2"/>
        <w:spacing w:after="468"/>
        <w:sectPr w:rsidR="009047A9" w:rsidRPr="00CF1D93" w:rsidSect="00CF1D93">
          <w:headerReference w:type="even" r:id="rId15"/>
          <w:pgSz w:w="11906" w:h="16838"/>
          <w:pgMar w:top="1928" w:right="1134" w:bottom="1134" w:left="1134" w:header="1418" w:footer="1134" w:gutter="284"/>
          <w:pgNumType w:fmt="upperRoman" w:start="1"/>
          <w:cols w:space="425"/>
          <w:formProt w:val="0"/>
          <w:docGrid w:type="lines" w:linePitch="312"/>
        </w:sectPr>
      </w:pPr>
      <w:r w:rsidRPr="009047A9">
        <w:fldChar w:fldCharType="end"/>
      </w:r>
    </w:p>
    <w:p w14:paraId="4002FE3F" w14:textId="4F9274AF" w:rsidR="005D56C2" w:rsidRDefault="00BC0401">
      <w:pPr>
        <w:pStyle w:val="a8"/>
        <w:spacing w:before="640" w:afterLines="0" w:after="560"/>
        <w:ind w:left="0" w:firstLine="0"/>
      </w:pPr>
      <w:bookmarkStart w:id="16" w:name="BookMark2"/>
      <w:bookmarkStart w:id="17" w:name="_Toc201932444"/>
      <w:bookmarkEnd w:id="13"/>
      <w:r>
        <w:rPr>
          <w:spacing w:val="320"/>
        </w:rPr>
        <w:lastRenderedPageBreak/>
        <w:t>前</w:t>
      </w:r>
      <w:r>
        <w:t>言</w:t>
      </w:r>
      <w:bookmarkEnd w:id="10"/>
      <w:bookmarkEnd w:id="11"/>
      <w:bookmarkEnd w:id="12"/>
      <w:bookmarkEnd w:id="17"/>
    </w:p>
    <w:p w14:paraId="4DE08FE7" w14:textId="77777777" w:rsidR="005D56C2" w:rsidRDefault="00BC0401">
      <w:pPr>
        <w:pStyle w:val="afffffd"/>
        <w:ind w:firstLine="420"/>
      </w:pPr>
      <w:r>
        <w:rPr>
          <w:rFonts w:hint="eastAsia"/>
        </w:rPr>
        <w:t>本文件按照GB/T 1.1—2020《标准化工作导则  第1部分：标准化文件的结构和起草规则》的规定起草。</w:t>
      </w:r>
    </w:p>
    <w:p w14:paraId="3AFD62AA" w14:textId="77777777" w:rsidR="005D56C2" w:rsidRDefault="00BC0401">
      <w:pPr>
        <w:pStyle w:val="afffffd"/>
        <w:ind w:firstLine="420"/>
      </w:pPr>
      <w:r>
        <w:rPr>
          <w:rFonts w:hint="eastAsia"/>
        </w:rPr>
        <w:t>本文件由深圳市工业和信息化局提出并归口。</w:t>
      </w:r>
    </w:p>
    <w:p w14:paraId="25BEF41E" w14:textId="77777777" w:rsidR="005D56C2" w:rsidRDefault="00BC0401">
      <w:pPr>
        <w:pStyle w:val="afffffd"/>
        <w:ind w:firstLine="420"/>
      </w:pPr>
      <w:r>
        <w:rPr>
          <w:rFonts w:hint="eastAsia"/>
        </w:rPr>
        <w:t>本文件起草单位：</w:t>
      </w:r>
    </w:p>
    <w:p w14:paraId="29A7ED01" w14:textId="77777777" w:rsidR="005D56C2" w:rsidRDefault="00BC0401">
      <w:pPr>
        <w:pStyle w:val="afffffd"/>
        <w:ind w:firstLine="420"/>
      </w:pPr>
      <w:r>
        <w:rPr>
          <w:rFonts w:hint="eastAsia"/>
        </w:rPr>
        <w:t>本文件主要起草人：</w:t>
      </w:r>
    </w:p>
    <w:p w14:paraId="2A3C0B7E" w14:textId="77777777" w:rsidR="005D56C2" w:rsidRDefault="005D56C2">
      <w:pPr>
        <w:pStyle w:val="afffffd"/>
        <w:ind w:left="420" w:firstLineChars="0" w:firstLine="0"/>
      </w:pPr>
    </w:p>
    <w:p w14:paraId="6E7A1DB5" w14:textId="77777777" w:rsidR="005D56C2" w:rsidRDefault="005D56C2">
      <w:pPr>
        <w:pStyle w:val="afffffd"/>
        <w:ind w:firstLine="420"/>
      </w:pPr>
    </w:p>
    <w:p w14:paraId="5C91A93A" w14:textId="376BDEB9" w:rsidR="00000000" w:rsidRPr="00CF1D93" w:rsidRDefault="008E5C28" w:rsidP="00CF1D93">
      <w:pPr>
        <w:sectPr w:rsidR="00000000" w:rsidRPr="00CF1D93">
          <w:headerReference w:type="even" r:id="rId16"/>
          <w:pgSz w:w="11906" w:h="16838"/>
          <w:pgMar w:top="1928" w:right="1134" w:bottom="1134" w:left="1134" w:header="1418" w:footer="1134" w:gutter="284"/>
          <w:pgNumType w:fmt="upperRoman"/>
          <w:cols w:space="425"/>
          <w:formProt w:val="0"/>
          <w:docGrid w:type="lines" w:linePitch="312"/>
        </w:sectPr>
      </w:pPr>
    </w:p>
    <w:p w14:paraId="5B1608B6" w14:textId="77777777" w:rsidR="005D56C2" w:rsidRDefault="005D56C2">
      <w:pPr>
        <w:spacing w:line="20" w:lineRule="exact"/>
        <w:jc w:val="center"/>
        <w:rPr>
          <w:rFonts w:ascii="黑体" w:eastAsia="黑体" w:hAnsi="黑体"/>
          <w:sz w:val="32"/>
          <w:szCs w:val="32"/>
        </w:rPr>
      </w:pPr>
      <w:bookmarkStart w:id="18" w:name="BookMark4"/>
      <w:bookmarkEnd w:id="16"/>
    </w:p>
    <w:p w14:paraId="77590482" w14:textId="77777777" w:rsidR="005D56C2" w:rsidRDefault="005D56C2">
      <w:pPr>
        <w:spacing w:line="20" w:lineRule="exact"/>
        <w:jc w:val="center"/>
        <w:rPr>
          <w:rFonts w:ascii="黑体" w:eastAsia="黑体" w:hAnsi="黑体"/>
          <w:sz w:val="32"/>
          <w:szCs w:val="32"/>
        </w:rPr>
      </w:pPr>
    </w:p>
    <w:bookmarkStart w:id="19" w:name="NEW_STAND_NAME" w:displacedByCustomXml="next"/>
    <w:sdt>
      <w:sdtPr>
        <w:tag w:val="NEW_STAND_NAME"/>
        <w:id w:val="595910757"/>
        <w:lock w:val="sdtLocked"/>
        <w:placeholder>
          <w:docPart w:val="C3BD943CF0B34C2FA3B5E06DF43C0992"/>
        </w:placeholder>
      </w:sdtPr>
      <w:sdtEndPr/>
      <w:sdtContent>
        <w:sdt>
          <w:sdtPr>
            <w:rPr>
              <w:rFonts w:ascii="黑体" w:eastAsia="黑体" w:hAnsi="黑体"/>
              <w:sz w:val="32"/>
              <w:szCs w:val="32"/>
            </w:rPr>
            <w:tag w:val="NEW_STAND_NAME"/>
            <w:id w:val="342133453"/>
            <w:placeholder>
              <w:docPart w:val="1D6116B0DC4047D1BBA000C50BF9C581"/>
            </w:placeholder>
          </w:sdtPr>
          <w:sdtEndPr/>
          <w:sdtContent>
            <w:p w14:paraId="2D0ED9A0" w14:textId="77777777" w:rsidR="005D56C2" w:rsidRDefault="00BC0401">
              <w:pPr>
                <w:widowControl/>
                <w:spacing w:beforeLines="1" w:before="3" w:afterLines="220" w:after="686"/>
                <w:jc w:val="center"/>
                <w:rPr>
                  <w:rFonts w:ascii="黑体" w:eastAsia="黑体" w:hAnsi="黑体"/>
                  <w:sz w:val="32"/>
                  <w:szCs w:val="32"/>
                </w:rPr>
              </w:pPr>
              <w:r>
                <w:rPr>
                  <w:rFonts w:ascii="黑体" w:eastAsia="黑体" w:hAnsi="黑体" w:hint="eastAsia"/>
                  <w:sz w:val="32"/>
                  <w:szCs w:val="32"/>
                </w:rPr>
                <w:t>人形机器人应用环境数据采集规范</w:t>
              </w:r>
            </w:p>
          </w:sdtContent>
        </w:sdt>
      </w:sdtContent>
    </w:sdt>
    <w:p w14:paraId="2DBFA645" w14:textId="77777777" w:rsidR="005D56C2" w:rsidRDefault="00BC0401">
      <w:pPr>
        <w:pStyle w:val="affe"/>
        <w:spacing w:before="312" w:after="312"/>
      </w:pPr>
      <w:bookmarkStart w:id="20" w:name="_Toc200630908"/>
      <w:bookmarkStart w:id="21" w:name="_Toc26718930"/>
      <w:bookmarkStart w:id="22" w:name="_Toc26648465"/>
      <w:bookmarkStart w:id="23" w:name="_Toc17233325"/>
      <w:bookmarkStart w:id="24" w:name="_Toc24884211"/>
      <w:bookmarkStart w:id="25" w:name="_Toc97191423"/>
      <w:bookmarkStart w:id="26" w:name="_Toc17233333"/>
      <w:bookmarkStart w:id="27" w:name="_Toc26986771"/>
      <w:bookmarkStart w:id="28" w:name="_Toc24884218"/>
      <w:bookmarkStart w:id="29" w:name="_Toc26986530"/>
      <w:bookmarkStart w:id="30" w:name="_Toc200630855"/>
      <w:bookmarkStart w:id="31" w:name="_Toc201247237"/>
      <w:bookmarkStart w:id="32" w:name="_Toc201932445"/>
      <w:bookmarkEnd w:id="19"/>
      <w:r>
        <w:rPr>
          <w:rFonts w:hint="eastAsia"/>
        </w:rPr>
        <w:t>范围</w:t>
      </w:r>
      <w:bookmarkEnd w:id="20"/>
      <w:bookmarkEnd w:id="21"/>
      <w:bookmarkEnd w:id="22"/>
      <w:bookmarkEnd w:id="23"/>
      <w:bookmarkEnd w:id="24"/>
      <w:bookmarkEnd w:id="25"/>
      <w:bookmarkEnd w:id="26"/>
      <w:bookmarkEnd w:id="27"/>
      <w:bookmarkEnd w:id="28"/>
      <w:bookmarkEnd w:id="29"/>
      <w:bookmarkEnd w:id="30"/>
      <w:bookmarkEnd w:id="31"/>
      <w:bookmarkEnd w:id="32"/>
    </w:p>
    <w:p w14:paraId="2C5A620F" w14:textId="21E08C65" w:rsidR="005D56C2" w:rsidRDefault="00BC0401">
      <w:pPr>
        <w:pStyle w:val="afffffd"/>
        <w:ind w:firstLine="420"/>
      </w:pPr>
      <w:bookmarkStart w:id="33" w:name="_Toc17233334"/>
      <w:bookmarkStart w:id="34" w:name="_Toc24884219"/>
      <w:bookmarkStart w:id="35" w:name="_Toc17233326"/>
      <w:bookmarkStart w:id="36" w:name="_Toc24884212"/>
      <w:bookmarkStart w:id="37" w:name="_Toc26648466"/>
      <w:r>
        <w:rPr>
          <w:rFonts w:hint="eastAsia"/>
        </w:rPr>
        <w:t>本文件规定了人形机器人应用环境数据采集模型、数据类型、数据要求、数据接口要求</w:t>
      </w:r>
      <w:r w:rsidR="00CF3841">
        <w:rPr>
          <w:rFonts w:hint="eastAsia"/>
        </w:rPr>
        <w:t>和</w:t>
      </w:r>
      <w:r>
        <w:rPr>
          <w:rFonts w:hint="eastAsia"/>
        </w:rPr>
        <w:t>数据采集质量控制与安全控制</w:t>
      </w:r>
      <w:r w:rsidR="00A50D00">
        <w:rPr>
          <w:rFonts w:hint="eastAsia"/>
        </w:rPr>
        <w:t>要求</w:t>
      </w:r>
      <w:r>
        <w:rPr>
          <w:rFonts w:hint="eastAsia"/>
        </w:rPr>
        <w:t>。</w:t>
      </w:r>
    </w:p>
    <w:p w14:paraId="2270ADBF" w14:textId="77777777" w:rsidR="005D56C2" w:rsidRDefault="00BC0401">
      <w:pPr>
        <w:pStyle w:val="afffffd"/>
        <w:ind w:firstLine="420"/>
      </w:pPr>
      <w:r>
        <w:rPr>
          <w:rFonts w:hint="eastAsia"/>
        </w:rPr>
        <w:t>本文件适用于</w:t>
      </w:r>
      <w:bookmarkStart w:id="38" w:name="_Hlk201311631"/>
      <w:r>
        <w:rPr>
          <w:rFonts w:hint="eastAsia"/>
        </w:rPr>
        <w:t>人形机器人系统研发实际应用环境数据的体系规划、设计和建设</w:t>
      </w:r>
      <w:bookmarkEnd w:id="38"/>
      <w:r>
        <w:rPr>
          <w:rFonts w:hint="eastAsia"/>
        </w:rPr>
        <w:t>。</w:t>
      </w:r>
    </w:p>
    <w:p w14:paraId="57C63920" w14:textId="77777777" w:rsidR="005D56C2" w:rsidRDefault="00BC0401">
      <w:pPr>
        <w:pStyle w:val="affe"/>
        <w:spacing w:before="312" w:after="312"/>
      </w:pPr>
      <w:bookmarkStart w:id="39" w:name="_Toc200630856"/>
      <w:bookmarkStart w:id="40" w:name="_Toc26986772"/>
      <w:bookmarkStart w:id="41" w:name="_Toc26718931"/>
      <w:bookmarkStart w:id="42" w:name="_Toc97191424"/>
      <w:bookmarkStart w:id="43" w:name="_Toc200630909"/>
      <w:bookmarkStart w:id="44" w:name="_Toc26986531"/>
      <w:bookmarkStart w:id="45" w:name="_Toc201247238"/>
      <w:bookmarkStart w:id="46" w:name="_Toc201932446"/>
      <w:r>
        <w:rPr>
          <w:rFonts w:hint="eastAsia"/>
        </w:rPr>
        <w:t>规范性引用文件</w:t>
      </w:r>
      <w:bookmarkEnd w:id="33"/>
      <w:bookmarkEnd w:id="34"/>
      <w:bookmarkEnd w:id="35"/>
      <w:bookmarkEnd w:id="36"/>
      <w:bookmarkEnd w:id="37"/>
      <w:bookmarkEnd w:id="39"/>
      <w:bookmarkEnd w:id="40"/>
      <w:bookmarkEnd w:id="41"/>
      <w:bookmarkEnd w:id="42"/>
      <w:bookmarkEnd w:id="43"/>
      <w:bookmarkEnd w:id="44"/>
      <w:bookmarkEnd w:id="45"/>
      <w:bookmarkEnd w:id="46"/>
    </w:p>
    <w:sdt>
      <w:sdtPr>
        <w:rPr>
          <w:rFonts w:hint="eastAsia"/>
        </w:rPr>
        <w:id w:val="715848253"/>
        <w:placeholder>
          <w:docPart w:val="D424C31E7198470084CD1A41854279F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6A8A5810" w14:textId="77777777" w:rsidR="005D56C2" w:rsidRDefault="00BC0401">
          <w:pPr>
            <w:pStyle w:val="afffffd"/>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8615D0A" w14:textId="77777777" w:rsidR="005D56C2" w:rsidRDefault="00BC0401">
      <w:pPr>
        <w:pStyle w:val="afffffd"/>
        <w:ind w:firstLine="420"/>
      </w:pPr>
      <w:r>
        <w:rPr>
          <w:rFonts w:hint="eastAsia"/>
        </w:rPr>
        <w:t>GB/T 30269.701 信息技术 传感器网络 第701部分：传感器接口：信号接口</w:t>
      </w:r>
    </w:p>
    <w:p w14:paraId="2A3B32CF" w14:textId="77777777" w:rsidR="005D56C2" w:rsidRDefault="00BC0401">
      <w:pPr>
        <w:pStyle w:val="afffffd"/>
        <w:ind w:firstLine="420"/>
      </w:pPr>
      <w:r>
        <w:rPr>
          <w:rFonts w:hint="eastAsia"/>
        </w:rPr>
        <w:t>GB/T 36344 信息技术 数据质量评价指标</w:t>
      </w:r>
    </w:p>
    <w:p w14:paraId="3C18F170" w14:textId="77777777" w:rsidR="005D56C2" w:rsidRPr="00A50D00" w:rsidRDefault="00BC0401">
      <w:pPr>
        <w:pStyle w:val="affe"/>
        <w:spacing w:before="312" w:after="312"/>
      </w:pPr>
      <w:bookmarkStart w:id="47" w:name="_Toc200630910"/>
      <w:bookmarkStart w:id="48" w:name="_Toc200630857"/>
      <w:bookmarkStart w:id="49" w:name="_Toc97191425"/>
      <w:bookmarkStart w:id="50" w:name="_Toc201247239"/>
      <w:bookmarkStart w:id="51" w:name="_Toc201932447"/>
      <w:r w:rsidRPr="00A50D00">
        <w:rPr>
          <w:rFonts w:hint="eastAsia"/>
          <w:szCs w:val="21"/>
        </w:rPr>
        <w:t>术语和定义</w:t>
      </w:r>
      <w:bookmarkEnd w:id="47"/>
      <w:bookmarkEnd w:id="48"/>
      <w:bookmarkEnd w:id="49"/>
      <w:bookmarkEnd w:id="50"/>
      <w:bookmarkEnd w:id="51"/>
    </w:p>
    <w:bookmarkStart w:id="52" w:name="_Toc26986532" w:displacedByCustomXml="next"/>
    <w:bookmarkEnd w:id="52" w:displacedByCustomXml="next"/>
    <w:sdt>
      <w:sdtPr>
        <w:rPr>
          <w:rFonts w:hint="eastAsia"/>
        </w:rPr>
        <w:id w:val="-1909835108"/>
        <w:placeholder>
          <w:docPart w:val="F4DF16077FB749E08FF07E59687C315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23F31F0B" w14:textId="77777777" w:rsidR="005D56C2" w:rsidRPr="00A50D00" w:rsidRDefault="00BC0401">
          <w:pPr>
            <w:pStyle w:val="afffffd"/>
            <w:ind w:firstLine="420"/>
          </w:pPr>
          <w:r w:rsidRPr="00A50D00">
            <w:rPr>
              <w:rFonts w:hint="eastAsia"/>
            </w:rPr>
            <w:t>以下术语和定义适用于本文件。</w:t>
          </w:r>
        </w:p>
      </w:sdtContent>
    </w:sdt>
    <w:p w14:paraId="40FABC2B" w14:textId="77777777" w:rsidR="005D56C2" w:rsidRPr="00FA4FED" w:rsidRDefault="00BC0401" w:rsidP="00CF1D93">
      <w:pPr>
        <w:pStyle w:val="afffffffffffc"/>
        <w:ind w:left="0"/>
        <w:rPr>
          <w:rFonts w:ascii="黑体" w:eastAsia="黑体" w:hAnsi="黑体"/>
        </w:rPr>
      </w:pPr>
      <w:r w:rsidRPr="00FA4FED">
        <w:rPr>
          <w:rFonts w:ascii="黑体" w:eastAsia="黑体" w:hAnsi="黑体"/>
        </w:rPr>
        <w:br/>
      </w:r>
      <w:r w:rsidRPr="00FA4FED">
        <w:rPr>
          <w:rFonts w:ascii="黑体" w:eastAsia="黑体" w:hAnsi="黑体" w:hint="eastAsia"/>
        </w:rPr>
        <w:t xml:space="preserve"> </w:t>
      </w:r>
      <w:r w:rsidRPr="00FA4FED">
        <w:rPr>
          <w:rFonts w:ascii="黑体" w:eastAsia="黑体" w:hAnsi="黑体"/>
        </w:rPr>
        <w:t xml:space="preserve">   </w:t>
      </w:r>
      <w:r w:rsidRPr="00FA4FED">
        <w:rPr>
          <w:rFonts w:ascii="黑体" w:eastAsia="黑体" w:hAnsi="黑体" w:hint="eastAsia"/>
        </w:rPr>
        <w:t>人形机器人 humanoid robot</w:t>
      </w:r>
    </w:p>
    <w:p w14:paraId="6E1188EC" w14:textId="77777777" w:rsidR="005D56C2" w:rsidRPr="00FA4FED" w:rsidRDefault="00BC0401">
      <w:pPr>
        <w:pStyle w:val="afffffd"/>
        <w:ind w:firstLine="420"/>
      </w:pPr>
      <w:bookmarkStart w:id="53" w:name="_Hlk200555888"/>
      <w:r w:rsidRPr="00FA4FED">
        <w:rPr>
          <w:rFonts w:hint="eastAsia"/>
        </w:rPr>
        <w:t>具有躯干、头部和部分或全部肢体，外观和动作与人类相似，实现感知、认知、决策、执行等能力的机器人</w:t>
      </w:r>
      <w:bookmarkEnd w:id="53"/>
      <w:r w:rsidRPr="00FA4FED">
        <w:rPr>
          <w:rFonts w:hint="eastAsia"/>
        </w:rPr>
        <w:t>。</w:t>
      </w:r>
    </w:p>
    <w:p w14:paraId="31BEB4A1" w14:textId="77777777" w:rsidR="005D56C2" w:rsidRPr="00FA4FED" w:rsidRDefault="00BC0401">
      <w:pPr>
        <w:pStyle w:val="afffffd"/>
        <w:ind w:firstLine="420"/>
      </w:pPr>
      <w:r w:rsidRPr="00FA4FED">
        <w:rPr>
          <w:rFonts w:hint="eastAsia"/>
        </w:rPr>
        <w:t>[来源：</w:t>
      </w:r>
      <w:bookmarkStart w:id="54" w:name="_Hlk200555814"/>
      <w:r w:rsidRPr="00FA4FED">
        <w:rPr>
          <w:rFonts w:hint="eastAsia"/>
        </w:rPr>
        <w:t>GB/T 12643-202</w:t>
      </w:r>
      <w:r w:rsidRPr="00FA4FED">
        <w:t>5</w:t>
      </w:r>
      <w:r w:rsidRPr="00FA4FED">
        <w:rPr>
          <w:rFonts w:hint="eastAsia"/>
        </w:rPr>
        <w:t>，4.15.5，有修改</w:t>
      </w:r>
      <w:bookmarkEnd w:id="54"/>
      <w:r w:rsidRPr="00FA4FED">
        <w:rPr>
          <w:rFonts w:hint="eastAsia"/>
        </w:rPr>
        <w:t>]</w:t>
      </w:r>
    </w:p>
    <w:p w14:paraId="7C2457BB" w14:textId="77777777" w:rsidR="005D56C2" w:rsidRDefault="00BC0401" w:rsidP="00CF1D93">
      <w:pPr>
        <w:pStyle w:val="afffffffffffc"/>
        <w:ind w:left="0"/>
        <w:rPr>
          <w:rFonts w:ascii="黑体" w:eastAsia="黑体" w:hAnsi="黑体"/>
        </w:rPr>
      </w:pPr>
      <w:r>
        <w:rPr>
          <w:rFonts w:ascii="黑体" w:eastAsia="黑体" w:hAnsi="黑体"/>
        </w:rPr>
        <w:br/>
      </w:r>
      <w:r>
        <w:rPr>
          <w:rFonts w:ascii="黑体" w:eastAsia="黑体" w:hAnsi="黑体" w:hint="eastAsia"/>
        </w:rPr>
        <w:t xml:space="preserve"> </w:t>
      </w:r>
      <w:r>
        <w:rPr>
          <w:rFonts w:ascii="黑体" w:eastAsia="黑体" w:hAnsi="黑体"/>
        </w:rPr>
        <w:t xml:space="preserve">  </w:t>
      </w:r>
      <w:r>
        <w:rPr>
          <w:rFonts w:ascii="黑体" w:eastAsia="黑体" w:hAnsi="黑体" w:hint="eastAsia"/>
        </w:rPr>
        <w:t xml:space="preserve">内部参数 </w:t>
      </w:r>
      <w:r>
        <w:rPr>
          <w:rFonts w:ascii="黑体" w:eastAsia="黑体" w:hAnsi="黑体"/>
        </w:rPr>
        <w:t xml:space="preserve"> </w:t>
      </w:r>
      <w:r>
        <w:rPr>
          <w:rFonts w:ascii="黑体" w:eastAsia="黑体" w:hAnsi="黑体" w:hint="eastAsia"/>
        </w:rPr>
        <w:t>in</w:t>
      </w:r>
      <w:r>
        <w:rPr>
          <w:rFonts w:ascii="黑体" w:eastAsia="黑体" w:hAnsi="黑体"/>
        </w:rPr>
        <w:t>trinsic parameter</w:t>
      </w:r>
    </w:p>
    <w:p w14:paraId="19469992" w14:textId="571A8A5C" w:rsidR="005D56C2" w:rsidRDefault="00BC0401">
      <w:pPr>
        <w:pStyle w:val="afffffd"/>
        <w:ind w:firstLine="420"/>
      </w:pPr>
      <w:r>
        <w:rPr>
          <w:rFonts w:hint="eastAsia"/>
        </w:rPr>
        <w:t>某硬件</w:t>
      </w:r>
      <w:r>
        <w:t>内部属性的参数</w:t>
      </w:r>
      <w:r>
        <w:rPr>
          <w:rFonts w:hint="eastAsia"/>
        </w:rPr>
        <w:t>。</w:t>
      </w:r>
    </w:p>
    <w:p w14:paraId="31DC484A" w14:textId="5102A68C" w:rsidR="00EE326D" w:rsidRDefault="00EE326D" w:rsidP="00CF1D93">
      <w:pPr>
        <w:pStyle w:val="afff4"/>
      </w:pPr>
      <w:r>
        <w:rPr>
          <w:rFonts w:hint="eastAsia"/>
        </w:rPr>
        <w:t>内部参数与该硬件的物理属性有关。</w:t>
      </w:r>
    </w:p>
    <w:p w14:paraId="447E3A99" w14:textId="77777777" w:rsidR="005D56C2" w:rsidRDefault="00BC0401">
      <w:pPr>
        <w:pStyle w:val="afffffffffffc"/>
        <w:ind w:left="420" w:hangingChars="200" w:hanging="420"/>
        <w:rPr>
          <w:rFonts w:ascii="黑体" w:eastAsia="黑体" w:hAnsi="黑体"/>
        </w:rPr>
      </w:pPr>
      <w:r>
        <w:rPr>
          <w:rFonts w:ascii="黑体" w:eastAsia="黑体" w:hAnsi="黑体"/>
        </w:rPr>
        <w:br/>
      </w:r>
      <w:r>
        <w:rPr>
          <w:rFonts w:ascii="黑体" w:eastAsia="黑体" w:hAnsi="黑体" w:hint="eastAsia"/>
        </w:rPr>
        <w:t xml:space="preserve">外部参数 </w:t>
      </w:r>
      <w:r>
        <w:rPr>
          <w:rFonts w:ascii="黑体" w:eastAsia="黑体" w:hAnsi="黑体"/>
        </w:rPr>
        <w:t xml:space="preserve"> extrinsic parameter</w:t>
      </w:r>
    </w:p>
    <w:p w14:paraId="399AE124" w14:textId="5B12DCF9" w:rsidR="005D56C2" w:rsidRDefault="00BC0401">
      <w:pPr>
        <w:pStyle w:val="afffffd"/>
        <w:ind w:firstLine="420"/>
      </w:pPr>
      <w:r>
        <w:rPr>
          <w:rFonts w:hint="eastAsia"/>
        </w:rPr>
        <w:t>某硬件在世界坐标</w:t>
      </w:r>
      <w:proofErr w:type="gramStart"/>
      <w:r>
        <w:rPr>
          <w:rFonts w:hint="eastAsia"/>
        </w:rPr>
        <w:t>系位置</w:t>
      </w:r>
      <w:proofErr w:type="gramEnd"/>
      <w:r>
        <w:rPr>
          <w:rFonts w:hint="eastAsia"/>
        </w:rPr>
        <w:t>和方向</w:t>
      </w:r>
      <w:r w:rsidR="00A50D00">
        <w:rPr>
          <w:rFonts w:hint="eastAsia"/>
        </w:rPr>
        <w:t>的参数</w:t>
      </w:r>
      <w:r>
        <w:t>。</w:t>
      </w:r>
    </w:p>
    <w:p w14:paraId="136C886B" w14:textId="4E34FFE4" w:rsidR="00EE326D" w:rsidRDefault="00EE326D" w:rsidP="00CF1D93">
      <w:pPr>
        <w:pStyle w:val="afff4"/>
      </w:pPr>
      <w:r>
        <w:rPr>
          <w:rFonts w:hint="eastAsia"/>
        </w:rPr>
        <w:t>外部参数用于</w:t>
      </w:r>
      <w:r w:rsidRPr="00EE326D">
        <w:rPr>
          <w:rFonts w:hint="eastAsia"/>
        </w:rPr>
        <w:t>确定该硬件坐标系与世界坐标系之间的关系</w:t>
      </w:r>
      <w:r>
        <w:rPr>
          <w:rFonts w:hint="eastAsia"/>
        </w:rPr>
        <w:t>。</w:t>
      </w:r>
    </w:p>
    <w:p w14:paraId="05BBE897" w14:textId="77777777" w:rsidR="005D56C2" w:rsidRDefault="00BC0401">
      <w:pPr>
        <w:pStyle w:val="afffffffffffc"/>
        <w:ind w:left="420" w:hangingChars="200" w:hanging="420"/>
        <w:rPr>
          <w:rFonts w:ascii="黑体" w:eastAsia="黑体" w:hAnsi="黑体"/>
        </w:rPr>
      </w:pPr>
      <w:r>
        <w:rPr>
          <w:rFonts w:ascii="黑体" w:eastAsia="黑体" w:hAnsi="黑体"/>
        </w:rPr>
        <w:br/>
      </w:r>
      <w:r>
        <w:rPr>
          <w:rFonts w:ascii="黑体" w:eastAsia="黑体" w:hAnsi="黑体" w:hint="eastAsia"/>
        </w:rPr>
        <w:t xml:space="preserve">数据采集 </w:t>
      </w:r>
      <w:r>
        <w:rPr>
          <w:rFonts w:ascii="黑体" w:eastAsia="黑体" w:hAnsi="黑体"/>
        </w:rPr>
        <w:t xml:space="preserve"> </w:t>
      </w:r>
      <w:r>
        <w:rPr>
          <w:rFonts w:ascii="黑体" w:eastAsia="黑体" w:hAnsi="黑体" w:hint="eastAsia"/>
        </w:rPr>
        <w:t>data</w:t>
      </w:r>
      <w:r>
        <w:rPr>
          <w:rFonts w:ascii="黑体" w:eastAsia="黑体" w:hAnsi="黑体"/>
        </w:rPr>
        <w:t xml:space="preserve"> </w:t>
      </w:r>
      <w:r>
        <w:rPr>
          <w:rFonts w:ascii="黑体" w:eastAsia="黑体" w:hAnsi="黑体" w:hint="eastAsia"/>
        </w:rPr>
        <w:t>acquisition</w:t>
      </w:r>
    </w:p>
    <w:p w14:paraId="14D69969" w14:textId="77777777" w:rsidR="005D56C2" w:rsidRDefault="00BC0401">
      <w:pPr>
        <w:pStyle w:val="afffffd"/>
        <w:ind w:firstLine="420"/>
      </w:pPr>
      <w:r>
        <w:rPr>
          <w:rFonts w:hint="eastAsia"/>
        </w:rPr>
        <w:t>从数据源中得到原始数据，通过标准化处理并转化为满足数据共享与利用需求的过程。</w:t>
      </w:r>
    </w:p>
    <w:p w14:paraId="07C81F99" w14:textId="77777777" w:rsidR="005D56C2" w:rsidRDefault="00BC0401">
      <w:pPr>
        <w:pStyle w:val="afffffd"/>
        <w:ind w:firstLine="420"/>
      </w:pPr>
      <w:r>
        <w:rPr>
          <w:rFonts w:hint="eastAsia"/>
        </w:rPr>
        <w:t>[来源：GB/T</w:t>
      </w:r>
      <w:r>
        <w:t xml:space="preserve"> </w:t>
      </w:r>
      <w:r>
        <w:rPr>
          <w:rFonts w:hint="eastAsia"/>
        </w:rPr>
        <w:t>36625.3-2021，3.2]</w:t>
      </w:r>
    </w:p>
    <w:p w14:paraId="2370EAE1" w14:textId="77777777" w:rsidR="005D56C2" w:rsidRDefault="00BC0401">
      <w:pPr>
        <w:pStyle w:val="afffffffffffc"/>
        <w:ind w:left="420" w:hangingChars="200" w:hanging="420"/>
        <w:rPr>
          <w:rFonts w:ascii="黑体" w:eastAsia="黑体" w:hAnsi="黑体"/>
        </w:rPr>
      </w:pPr>
      <w:r>
        <w:rPr>
          <w:rFonts w:ascii="黑体" w:eastAsia="黑体" w:hAnsi="黑体"/>
        </w:rPr>
        <w:br/>
      </w:r>
      <w:r>
        <w:rPr>
          <w:rFonts w:ascii="黑体" w:eastAsia="黑体" w:hAnsi="黑体" w:hint="eastAsia"/>
        </w:rPr>
        <w:t>字符串 string</w:t>
      </w:r>
    </w:p>
    <w:p w14:paraId="3DEF795A" w14:textId="77777777" w:rsidR="005D56C2" w:rsidRDefault="00BC0401">
      <w:pPr>
        <w:pStyle w:val="afffffd"/>
        <w:ind w:firstLine="420"/>
      </w:pPr>
      <w:r>
        <w:rPr>
          <w:rFonts w:hint="eastAsia"/>
        </w:rPr>
        <w:t>由两个（含）以上字符组成的序列。</w:t>
      </w:r>
    </w:p>
    <w:p w14:paraId="270F53B4" w14:textId="7DB42FEB" w:rsidR="005D56C2" w:rsidRPr="00FA4FED" w:rsidRDefault="00BC0401">
      <w:pPr>
        <w:pStyle w:val="a7"/>
        <w:rPr>
          <w:kern w:val="2"/>
          <w:sz w:val="21"/>
          <w:szCs w:val="21"/>
        </w:rPr>
      </w:pPr>
      <w:r w:rsidRPr="00FA4FED">
        <w:rPr>
          <w:rFonts w:hint="eastAsia"/>
        </w:rPr>
        <w:t>字符是字母、数字、标点符号、空格、控制字符（如换行符、制表符等）以及任何通过键盘或其他输入设备输入到计算机中的符号。</w:t>
      </w:r>
    </w:p>
    <w:p w14:paraId="120AEA59" w14:textId="77777777" w:rsidR="005D56C2" w:rsidRDefault="00BC0401">
      <w:pPr>
        <w:pStyle w:val="a7"/>
      </w:pPr>
      <w:r>
        <w:rPr>
          <w:rFonts w:hint="eastAsia"/>
        </w:rPr>
        <w:lastRenderedPageBreak/>
        <w:t>字符串例如“Hello，你好!”、“把苹果放进冰箱A”等。</w:t>
      </w:r>
    </w:p>
    <w:p w14:paraId="47CD1686" w14:textId="77777777" w:rsidR="005D56C2" w:rsidRDefault="00BC0401">
      <w:pPr>
        <w:pStyle w:val="afffffffffffc"/>
        <w:ind w:left="420" w:hangingChars="200" w:hanging="420"/>
        <w:rPr>
          <w:rFonts w:ascii="黑体" w:eastAsia="黑体" w:hAnsi="黑体"/>
          <w:sz w:val="18"/>
          <w:szCs w:val="18"/>
        </w:rPr>
      </w:pPr>
      <w:r>
        <w:rPr>
          <w:rFonts w:ascii="黑体" w:eastAsia="黑体" w:hAnsi="黑体"/>
        </w:rPr>
        <w:br/>
      </w:r>
      <w:bookmarkStart w:id="55" w:name="OLE_LINK2"/>
      <w:bookmarkStart w:id="56" w:name="OLE_LINK1"/>
      <w:r>
        <w:rPr>
          <w:rFonts w:ascii="黑体" w:eastAsia="黑体" w:hAnsi="黑体" w:hint="eastAsia"/>
        </w:rPr>
        <w:t>结构化格式</w:t>
      </w:r>
      <w:r>
        <w:rPr>
          <w:rFonts w:ascii="黑体" w:eastAsia="黑体" w:hAnsi="黑体"/>
        </w:rPr>
        <w:t xml:space="preserve"> structured format</w:t>
      </w:r>
      <w:bookmarkEnd w:id="55"/>
      <w:bookmarkEnd w:id="56"/>
    </w:p>
    <w:p w14:paraId="21E5E361" w14:textId="77777777" w:rsidR="005D56C2" w:rsidRDefault="00BC0401">
      <w:pPr>
        <w:pStyle w:val="afffffd"/>
        <w:ind w:firstLine="420"/>
      </w:pPr>
      <w:r w:rsidRPr="00FA4FED">
        <w:rPr>
          <w:rFonts w:hint="eastAsia"/>
        </w:rPr>
        <w:t>以一种预定义的、有组织的方式存储和展示的数据表示格式。</w:t>
      </w:r>
    </w:p>
    <w:p w14:paraId="0B50CBC5" w14:textId="77777777" w:rsidR="005D56C2" w:rsidRDefault="00BC0401">
      <w:pPr>
        <w:pStyle w:val="afff4"/>
        <w:rPr>
          <w:rFonts w:ascii="Times New Roman"/>
          <w:kern w:val="2"/>
        </w:rPr>
      </w:pPr>
      <w:r>
        <w:rPr>
          <w:rFonts w:hint="eastAsia"/>
        </w:rPr>
        <w:t>常用的数据结构化格式有数据库表、CSV文件（逗号分隔值）、JSON（JavaScript Object Notation）、XML（可扩展标记语言）等。</w:t>
      </w:r>
    </w:p>
    <w:p w14:paraId="35A5FBA4" w14:textId="77777777" w:rsidR="005D56C2" w:rsidRDefault="00BC0401">
      <w:pPr>
        <w:pStyle w:val="afffffffffffc"/>
        <w:ind w:left="420" w:hangingChars="200" w:hanging="420"/>
        <w:rPr>
          <w:rFonts w:ascii="黑体" w:eastAsia="黑体" w:hAnsi="黑体"/>
        </w:rPr>
      </w:pPr>
      <w:r>
        <w:rPr>
          <w:rFonts w:ascii="黑体" w:eastAsia="黑体" w:hAnsi="黑体"/>
        </w:rPr>
        <w:br/>
      </w:r>
      <w:r>
        <w:rPr>
          <w:rFonts w:ascii="黑体" w:eastAsia="黑体" w:hAnsi="黑体" w:hint="eastAsia"/>
        </w:rPr>
        <w:t>执行器 a</w:t>
      </w:r>
      <w:r>
        <w:rPr>
          <w:rFonts w:ascii="黑体" w:eastAsia="黑体" w:hAnsi="黑体"/>
        </w:rPr>
        <w:t>ctuato</w:t>
      </w:r>
      <w:r>
        <w:rPr>
          <w:rFonts w:ascii="黑体" w:eastAsia="黑体" w:hAnsi="黑体" w:hint="eastAsia"/>
        </w:rPr>
        <w:t>r</w:t>
      </w:r>
    </w:p>
    <w:p w14:paraId="3BB38976" w14:textId="77777777" w:rsidR="005D56C2" w:rsidRDefault="00BC0401">
      <w:pPr>
        <w:pStyle w:val="afffffd"/>
        <w:ind w:firstLine="420"/>
      </w:pPr>
      <w:bookmarkStart w:id="57" w:name="_Hlk200556059"/>
      <w:r w:rsidRPr="00FA4FED">
        <w:rPr>
          <w:rFonts w:hint="eastAsia"/>
        </w:rPr>
        <w:t>接收来自控制算法的指令，将控制系统的电信号、液压信号、气压信号等转化为机械运动，驱动机器人完成相应的机械动作（如行走、抓取、弯腰等）的设备</w:t>
      </w:r>
      <w:bookmarkEnd w:id="57"/>
      <w:r w:rsidRPr="00FA4FED">
        <w:rPr>
          <w:rFonts w:hint="eastAsia"/>
        </w:rPr>
        <w:t>。</w:t>
      </w:r>
    </w:p>
    <w:p w14:paraId="71AD4742" w14:textId="77777777" w:rsidR="005D56C2" w:rsidRDefault="00BC0401">
      <w:pPr>
        <w:pStyle w:val="afffffffffffc"/>
        <w:ind w:left="420" w:hangingChars="200" w:hanging="420"/>
        <w:rPr>
          <w:rFonts w:ascii="黑体" w:eastAsia="黑体" w:hAnsi="黑体"/>
        </w:rPr>
      </w:pPr>
      <w:r>
        <w:rPr>
          <w:rFonts w:ascii="黑体" w:eastAsia="黑体" w:hAnsi="黑体"/>
        </w:rPr>
        <w:br/>
      </w:r>
      <w:r>
        <w:rPr>
          <w:rFonts w:ascii="黑体" w:eastAsia="黑体" w:hAnsi="黑体" w:hint="eastAsia"/>
        </w:rPr>
        <w:t>传感器 s</w:t>
      </w:r>
      <w:r>
        <w:rPr>
          <w:rFonts w:ascii="黑体" w:eastAsia="黑体" w:hAnsi="黑体"/>
        </w:rPr>
        <w:t>enso</w:t>
      </w:r>
      <w:r>
        <w:rPr>
          <w:rFonts w:ascii="黑体" w:eastAsia="黑体" w:hAnsi="黑体" w:hint="eastAsia"/>
        </w:rPr>
        <w:t>r</w:t>
      </w:r>
    </w:p>
    <w:p w14:paraId="1F93B58D" w14:textId="77777777" w:rsidR="00A50D00" w:rsidRPr="00FA4FED" w:rsidRDefault="00A50D00" w:rsidP="00A50D00">
      <w:pPr>
        <w:pStyle w:val="afffffd"/>
        <w:ind w:firstLine="420"/>
      </w:pPr>
      <w:r w:rsidRPr="00FA4FED">
        <w:rPr>
          <w:rFonts w:hint="eastAsia"/>
        </w:rPr>
        <w:t>依照一定的规则，对物理世界中的客观现象、物理属性进行监测，并将监测结果转化为可以进一步处理的信号的设备。</w:t>
      </w:r>
    </w:p>
    <w:p w14:paraId="00A89E65" w14:textId="34487E46" w:rsidR="00A50D00" w:rsidRPr="00FA4FED" w:rsidRDefault="00A50D00" w:rsidP="00A50D00">
      <w:pPr>
        <w:pStyle w:val="a7"/>
        <w:numPr>
          <w:ilvl w:val="0"/>
          <w:numId w:val="48"/>
        </w:numPr>
      </w:pPr>
      <w:r w:rsidRPr="00FA4FED">
        <w:rPr>
          <w:rFonts w:hint="eastAsia"/>
        </w:rPr>
        <w:t>电子、化学或者其他形式的传感器响应</w:t>
      </w:r>
      <w:r w:rsidR="00EE326D">
        <w:rPr>
          <w:rFonts w:hint="eastAsia"/>
        </w:rPr>
        <w:t>是信号的一种表现形式</w:t>
      </w:r>
      <w:r w:rsidR="009036AE">
        <w:rPr>
          <w:rFonts w:hint="eastAsia"/>
        </w:rPr>
        <w:t>。</w:t>
      </w:r>
    </w:p>
    <w:p w14:paraId="5FD136B2" w14:textId="5C2119BF" w:rsidR="00A50D00" w:rsidRPr="00A50D00" w:rsidRDefault="00A50D00" w:rsidP="00A50D00">
      <w:pPr>
        <w:pStyle w:val="a7"/>
      </w:pPr>
      <w:r w:rsidRPr="00FA4FED">
        <w:rPr>
          <w:rFonts w:hint="eastAsia"/>
        </w:rPr>
        <w:t>1维、2维、3维或更高维度的数据</w:t>
      </w:r>
      <w:r w:rsidR="00CD2EAE">
        <w:rPr>
          <w:rFonts w:hint="eastAsia"/>
        </w:rPr>
        <w:t>是信号的一种</w:t>
      </w:r>
      <w:r w:rsidR="00EE326D">
        <w:rPr>
          <w:rFonts w:hint="eastAsia"/>
        </w:rPr>
        <w:t>表现</w:t>
      </w:r>
      <w:r w:rsidR="00CD2EAE">
        <w:rPr>
          <w:rFonts w:hint="eastAsia"/>
        </w:rPr>
        <w:t>形式</w:t>
      </w:r>
      <w:r w:rsidRPr="00FA4FED">
        <w:rPr>
          <w:rFonts w:hint="eastAsia"/>
        </w:rPr>
        <w:t>。</w:t>
      </w:r>
    </w:p>
    <w:p w14:paraId="782C38BB" w14:textId="77777777" w:rsidR="005D56C2" w:rsidRDefault="00A50D00" w:rsidP="00A50D00">
      <w:pPr>
        <w:pStyle w:val="afffffd"/>
        <w:ind w:firstLine="420"/>
      </w:pPr>
      <w:r w:rsidRPr="00FA4FED">
        <w:rPr>
          <w:rFonts w:hint="eastAsia"/>
        </w:rPr>
        <w:t>[来源：GB/T 30269.2—2013,3.</w:t>
      </w:r>
      <w:r w:rsidRPr="00FA4FED">
        <w:t>1.</w:t>
      </w:r>
      <w:r w:rsidRPr="00FA4FED">
        <w:rPr>
          <w:rFonts w:hint="eastAsia"/>
        </w:rPr>
        <w:t>2]</w:t>
      </w:r>
    </w:p>
    <w:p w14:paraId="53896315" w14:textId="77777777" w:rsidR="005D56C2" w:rsidRDefault="00BC0401">
      <w:pPr>
        <w:pStyle w:val="affe"/>
        <w:spacing w:before="312" w:after="312"/>
      </w:pPr>
      <w:bookmarkStart w:id="58" w:name="_Toc200630858"/>
      <w:bookmarkStart w:id="59" w:name="_Toc200630911"/>
      <w:bookmarkStart w:id="60" w:name="_Toc201247240"/>
      <w:bookmarkStart w:id="61" w:name="_Toc201932448"/>
      <w:r>
        <w:rPr>
          <w:rFonts w:hint="eastAsia"/>
        </w:rPr>
        <w:t>数据采集模型</w:t>
      </w:r>
      <w:bookmarkEnd w:id="58"/>
      <w:bookmarkEnd w:id="59"/>
      <w:bookmarkEnd w:id="60"/>
      <w:bookmarkEnd w:id="61"/>
    </w:p>
    <w:p w14:paraId="30767A03" w14:textId="7CE597D0" w:rsidR="005D56C2" w:rsidRDefault="00BC0401">
      <w:pPr>
        <w:pStyle w:val="afffffd"/>
        <w:ind w:firstLine="420"/>
      </w:pPr>
      <w:r>
        <w:rPr>
          <w:rFonts w:hint="eastAsia"/>
        </w:rPr>
        <w:t>人形机器人的数据采集发生在其应用环境中，本体数据源包括传感器设备、执行器和任务程序，数据主要应用于人形机器人模型训练、系统开发、系统调试与验证等方面。人形机器人数据采集模型</w:t>
      </w:r>
      <w:bookmarkStart w:id="62" w:name="_Hlk201326363"/>
      <w:r>
        <w:rPr>
          <w:rFonts w:hint="eastAsia"/>
        </w:rPr>
        <w:t>作为连接人本体数据源与数据应用的中间层，包括采集数据类型和采集数据接口类型。</w:t>
      </w:r>
      <w:bookmarkEnd w:id="62"/>
      <w:r>
        <w:rPr>
          <w:rFonts w:hint="eastAsia"/>
        </w:rPr>
        <w:t>人形机器人数据采集模型如图1所示。</w:t>
      </w:r>
    </w:p>
    <w:p w14:paraId="4C33818E" w14:textId="27164AA0" w:rsidR="005D56C2" w:rsidRDefault="009047A9" w:rsidP="00FA4FED">
      <w:pPr>
        <w:pStyle w:val="afffffd"/>
        <w:ind w:firstLine="420"/>
        <w:jc w:val="center"/>
      </w:pPr>
      <w:r>
        <w:pict w14:anchorId="4721D2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5pt;height:264pt">
            <v:imagedata r:id="rId17" o:title="standard-final"/>
          </v:shape>
        </w:pict>
      </w:r>
    </w:p>
    <w:p w14:paraId="6EFE14D3" w14:textId="77777777" w:rsidR="005D56C2" w:rsidRDefault="00BC0401">
      <w:pPr>
        <w:pStyle w:val="aff"/>
        <w:spacing w:before="156" w:after="156"/>
      </w:pPr>
      <w:r>
        <w:rPr>
          <w:rFonts w:hint="eastAsia"/>
        </w:rPr>
        <w:t>人形机器人数据采集模型</w:t>
      </w:r>
    </w:p>
    <w:p w14:paraId="2471E69A" w14:textId="77777777" w:rsidR="005D56C2" w:rsidRDefault="00BC0401">
      <w:pPr>
        <w:pStyle w:val="affe"/>
        <w:spacing w:before="312" w:after="312"/>
      </w:pPr>
      <w:bookmarkStart w:id="63" w:name="_Toc200630912"/>
      <w:bookmarkStart w:id="64" w:name="_Toc200630859"/>
      <w:bookmarkStart w:id="65" w:name="_Toc201247241"/>
      <w:bookmarkStart w:id="66" w:name="_Toc201932449"/>
      <w:r>
        <w:rPr>
          <w:rFonts w:hint="eastAsia"/>
        </w:rPr>
        <w:lastRenderedPageBreak/>
        <w:t>数据类型</w:t>
      </w:r>
      <w:bookmarkEnd w:id="63"/>
      <w:bookmarkEnd w:id="64"/>
      <w:bookmarkEnd w:id="65"/>
      <w:bookmarkEnd w:id="66"/>
    </w:p>
    <w:p w14:paraId="40A876D7" w14:textId="77777777" w:rsidR="005D56C2" w:rsidRPr="00386CF4" w:rsidRDefault="00BC0401">
      <w:pPr>
        <w:pStyle w:val="afffffd"/>
        <w:ind w:firstLine="420"/>
        <w:rPr>
          <w:kern w:val="2"/>
          <w:szCs w:val="21"/>
        </w:rPr>
      </w:pPr>
      <w:bookmarkStart w:id="67" w:name="_Hlk201327226"/>
      <w:r w:rsidRPr="00A50D00">
        <w:rPr>
          <w:rFonts w:hint="eastAsia"/>
        </w:rPr>
        <w:t>按照数据来</w:t>
      </w:r>
      <w:r w:rsidRPr="00386CF4">
        <w:rPr>
          <w:rFonts w:hint="eastAsia"/>
        </w:rPr>
        <w:t>源</w:t>
      </w:r>
      <w:r w:rsidR="00FA4FED" w:rsidRPr="00386CF4">
        <w:rPr>
          <w:rFonts w:hint="eastAsia"/>
        </w:rPr>
        <w:t>划</w:t>
      </w:r>
      <w:r w:rsidRPr="00386CF4">
        <w:rPr>
          <w:rFonts w:hint="eastAsia"/>
        </w:rPr>
        <w:t>分，人形机器人采集数据</w:t>
      </w:r>
      <w:bookmarkEnd w:id="67"/>
      <w:r w:rsidRPr="00386CF4">
        <w:rPr>
          <w:rFonts w:hint="eastAsia"/>
        </w:rPr>
        <w:t>可分为以下类型。</w:t>
      </w:r>
    </w:p>
    <w:p w14:paraId="19E3E83B" w14:textId="77777777" w:rsidR="005D56C2" w:rsidRPr="00386CF4" w:rsidRDefault="00BC0401">
      <w:pPr>
        <w:pStyle w:val="af7"/>
      </w:pPr>
      <w:r w:rsidRPr="00386CF4">
        <w:rPr>
          <w:rFonts w:hint="eastAsia"/>
        </w:rPr>
        <w:t>通过环境传感器和本体传感器采集和产生的数据：</w:t>
      </w:r>
    </w:p>
    <w:p w14:paraId="5750D5E8" w14:textId="0EFE0831" w:rsidR="005D56C2" w:rsidRPr="00386CF4" w:rsidRDefault="00BC0401">
      <w:pPr>
        <w:pStyle w:val="af8"/>
      </w:pPr>
      <w:r w:rsidRPr="00386CF4">
        <w:rPr>
          <w:rFonts w:hint="eastAsia"/>
        </w:rPr>
        <w:t>环境传感器指人形机器人用于感知环境状态和接收外部环境信息的传感器，如摄像头、激光雷达、麦克风等</w:t>
      </w:r>
      <w:r w:rsidR="00EE326D">
        <w:rPr>
          <w:rFonts w:hint="eastAsia"/>
        </w:rPr>
        <w:t>；</w:t>
      </w:r>
    </w:p>
    <w:p w14:paraId="532B0124" w14:textId="77777777" w:rsidR="005D56C2" w:rsidRPr="00386CF4" w:rsidRDefault="00BC0401">
      <w:pPr>
        <w:pStyle w:val="af8"/>
      </w:pPr>
      <w:r w:rsidRPr="00386CF4">
        <w:rPr>
          <w:rFonts w:hint="eastAsia"/>
        </w:rPr>
        <w:t>本体传感器指人形机器人用于感知自身状态的传感器，如力、位置和速度传感器等。</w:t>
      </w:r>
    </w:p>
    <w:p w14:paraId="757EEA42" w14:textId="35C22C6E" w:rsidR="005D56C2" w:rsidRPr="00386CF4" w:rsidRDefault="00BC0401" w:rsidP="00CF1D93">
      <w:pPr>
        <w:pStyle w:val="af7"/>
      </w:pPr>
      <w:r w:rsidRPr="00386CF4">
        <w:rPr>
          <w:rFonts w:hint="eastAsia"/>
        </w:rPr>
        <w:t>驱动人形机器人执行器工作和反馈的数据：人形机器人执行器指控制关节运动的零部件，如电机、减速器等。</w:t>
      </w:r>
    </w:p>
    <w:p w14:paraId="20EDE4AF" w14:textId="77777777" w:rsidR="005D56C2" w:rsidRPr="00386CF4" w:rsidRDefault="00BC0401">
      <w:pPr>
        <w:pStyle w:val="af7"/>
      </w:pPr>
      <w:r w:rsidRPr="00386CF4">
        <w:rPr>
          <w:rFonts w:hint="eastAsia"/>
        </w:rPr>
        <w:t>由参数数据、配置数据和应用程序中间结果数据组成的应用程序数据：</w:t>
      </w:r>
    </w:p>
    <w:p w14:paraId="616AC70B" w14:textId="752F450F" w:rsidR="005D56C2" w:rsidRPr="00386CF4" w:rsidRDefault="00BC0401">
      <w:pPr>
        <w:pStyle w:val="af8"/>
        <w:numPr>
          <w:ilvl w:val="1"/>
          <w:numId w:val="34"/>
        </w:numPr>
      </w:pPr>
      <w:r w:rsidRPr="00386CF4">
        <w:rPr>
          <w:rFonts w:hint="eastAsia"/>
        </w:rPr>
        <w:t>参数数据是描述人形机器人本体结构、传感器内外结构和执行器结构的参数，例如人形机器人机械臂、机械腿、灵巧手的结构参数、传感器</w:t>
      </w:r>
      <w:r w:rsidR="00386CF4" w:rsidRPr="00386CF4">
        <w:rPr>
          <w:rFonts w:hint="eastAsia"/>
        </w:rPr>
        <w:t>和执行器的</w:t>
      </w:r>
      <w:r w:rsidRPr="00386CF4">
        <w:rPr>
          <w:rFonts w:hint="eastAsia"/>
        </w:rPr>
        <w:t>内部参数和外部参数</w:t>
      </w:r>
      <w:r w:rsidR="00EE326D">
        <w:rPr>
          <w:rFonts w:hint="eastAsia"/>
        </w:rPr>
        <w:t>；</w:t>
      </w:r>
    </w:p>
    <w:p w14:paraId="5862D70C" w14:textId="31794D22" w:rsidR="005D56C2" w:rsidRPr="00FA4FED" w:rsidRDefault="00BC0401">
      <w:pPr>
        <w:pStyle w:val="af8"/>
      </w:pPr>
      <w:r w:rsidRPr="00386CF4">
        <w:rPr>
          <w:rFonts w:hint="eastAsia"/>
        </w:rPr>
        <w:t>配置数据是描述机器人硬件及软件的工作模式数据，例如人形机</w:t>
      </w:r>
      <w:r w:rsidRPr="00FA4FED">
        <w:rPr>
          <w:rFonts w:hint="eastAsia"/>
        </w:rPr>
        <w:t>器人执行器和传感器的配置、应用程序的配置等</w:t>
      </w:r>
      <w:r w:rsidR="00EE326D">
        <w:rPr>
          <w:rFonts w:hint="eastAsia"/>
        </w:rPr>
        <w:t>；</w:t>
      </w:r>
    </w:p>
    <w:p w14:paraId="62E0D055" w14:textId="77777777" w:rsidR="005D56C2" w:rsidRPr="00A50D00" w:rsidRDefault="00BC0401">
      <w:pPr>
        <w:pStyle w:val="af8"/>
      </w:pPr>
      <w:r w:rsidRPr="00FA4FED">
        <w:rPr>
          <w:rFonts w:hint="eastAsia"/>
        </w:rPr>
        <w:t>应用程序中间结果数据是指机器人感知、定位、决策和控制等程序模块的输入和输出数据。</w:t>
      </w:r>
    </w:p>
    <w:p w14:paraId="65A53913" w14:textId="77777777" w:rsidR="005D56C2" w:rsidRDefault="00BC0401">
      <w:pPr>
        <w:pStyle w:val="affe"/>
        <w:spacing w:before="312" w:after="312"/>
      </w:pPr>
      <w:bookmarkStart w:id="68" w:name="_Toc200630860"/>
      <w:bookmarkStart w:id="69" w:name="_Toc200630913"/>
      <w:bookmarkStart w:id="70" w:name="_Toc201247242"/>
      <w:bookmarkStart w:id="71" w:name="_Toc201932450"/>
      <w:r>
        <w:rPr>
          <w:rFonts w:hint="eastAsia"/>
        </w:rPr>
        <w:t>数据</w:t>
      </w:r>
      <w:r>
        <w:t>要求</w:t>
      </w:r>
      <w:bookmarkEnd w:id="68"/>
      <w:bookmarkEnd w:id="69"/>
      <w:bookmarkEnd w:id="70"/>
      <w:bookmarkEnd w:id="71"/>
    </w:p>
    <w:p w14:paraId="0E8B72D6" w14:textId="77777777" w:rsidR="005D56C2" w:rsidRDefault="00BC0401" w:rsidP="00CF1D93">
      <w:pPr>
        <w:pStyle w:val="afff"/>
        <w:spacing w:before="156" w:after="156"/>
        <w:ind w:left="0"/>
      </w:pPr>
      <w:bookmarkStart w:id="72" w:name="_Toc200630914"/>
      <w:bookmarkStart w:id="73" w:name="_Toc201247243"/>
      <w:r>
        <w:rPr>
          <w:rFonts w:hint="eastAsia"/>
        </w:rPr>
        <w:t>数据内容要求</w:t>
      </w:r>
      <w:bookmarkEnd w:id="72"/>
      <w:bookmarkEnd w:id="73"/>
    </w:p>
    <w:p w14:paraId="16C1228F" w14:textId="77777777" w:rsidR="005D56C2" w:rsidRDefault="00BC0401">
      <w:pPr>
        <w:pStyle w:val="afff0"/>
        <w:spacing w:before="156" w:after="156"/>
      </w:pPr>
      <w:bookmarkStart w:id="74" w:name="_Toc200630915"/>
      <w:r>
        <w:rPr>
          <w:rFonts w:hint="eastAsia"/>
        </w:rPr>
        <w:t>传感器数据</w:t>
      </w:r>
      <w:bookmarkEnd w:id="74"/>
    </w:p>
    <w:p w14:paraId="0A577EE0" w14:textId="77777777" w:rsidR="005D56C2" w:rsidRDefault="00BC0401">
      <w:pPr>
        <w:widowControl/>
        <w:ind w:firstLineChars="200" w:firstLine="420"/>
        <w:jc w:val="left"/>
      </w:pPr>
      <w:r>
        <w:rPr>
          <w:rFonts w:hint="eastAsia"/>
        </w:rPr>
        <w:t>传感器数据应包括但不限于以下内容：</w:t>
      </w:r>
    </w:p>
    <w:p w14:paraId="59AB1052" w14:textId="77777777" w:rsidR="005D56C2" w:rsidRDefault="00BC0401">
      <w:pPr>
        <w:pStyle w:val="af7"/>
        <w:numPr>
          <w:ilvl w:val="0"/>
          <w:numId w:val="35"/>
        </w:numPr>
      </w:pPr>
      <w:r>
        <w:rPr>
          <w:rFonts w:hint="eastAsia"/>
        </w:rPr>
        <w:t>时间戳；</w:t>
      </w:r>
    </w:p>
    <w:p w14:paraId="129DF56E" w14:textId="77777777" w:rsidR="005D56C2" w:rsidRDefault="00BC0401">
      <w:pPr>
        <w:pStyle w:val="af7"/>
      </w:pPr>
      <w:r>
        <w:rPr>
          <w:rFonts w:hint="eastAsia"/>
        </w:rPr>
        <w:t>传感器设备类型；</w:t>
      </w:r>
    </w:p>
    <w:p w14:paraId="50DD360E" w14:textId="77777777" w:rsidR="005D56C2" w:rsidRDefault="00BC0401">
      <w:pPr>
        <w:pStyle w:val="af7"/>
      </w:pPr>
      <w:r>
        <w:rPr>
          <w:rFonts w:hint="eastAsia"/>
        </w:rPr>
        <w:t>传感器设备在人形机器人本体的标识；</w:t>
      </w:r>
    </w:p>
    <w:p w14:paraId="516FA0A9" w14:textId="77777777" w:rsidR="005D56C2" w:rsidRDefault="00BC0401">
      <w:pPr>
        <w:pStyle w:val="af7"/>
      </w:pPr>
      <w:r>
        <w:rPr>
          <w:rFonts w:hint="eastAsia"/>
        </w:rPr>
        <w:t>传感器数据格式；</w:t>
      </w:r>
    </w:p>
    <w:p w14:paraId="42734A9C" w14:textId="77777777" w:rsidR="005D56C2" w:rsidRDefault="00BC0401">
      <w:pPr>
        <w:pStyle w:val="af7"/>
        <w:rPr>
          <w:rFonts w:ascii="黑体" w:eastAsia="黑体" w:hAnsi="黑体"/>
        </w:rPr>
      </w:pPr>
      <w:r>
        <w:rPr>
          <w:rFonts w:hint="eastAsia"/>
        </w:rPr>
        <w:t>传感器数据。</w:t>
      </w:r>
    </w:p>
    <w:p w14:paraId="5C022CFE" w14:textId="77777777" w:rsidR="005D56C2" w:rsidRDefault="00BC0401">
      <w:pPr>
        <w:pStyle w:val="afff0"/>
        <w:spacing w:before="156" w:after="156"/>
      </w:pPr>
      <w:bookmarkStart w:id="75" w:name="_Toc200630916"/>
      <w:r>
        <w:rPr>
          <w:rFonts w:hint="eastAsia"/>
        </w:rPr>
        <w:t>执行器数据</w:t>
      </w:r>
      <w:bookmarkEnd w:id="75"/>
    </w:p>
    <w:p w14:paraId="5A8502CF" w14:textId="77777777" w:rsidR="005D56C2" w:rsidRDefault="00BC0401">
      <w:pPr>
        <w:widowControl/>
        <w:ind w:firstLineChars="200" w:firstLine="420"/>
        <w:jc w:val="left"/>
      </w:pPr>
      <w:r>
        <w:rPr>
          <w:rFonts w:hint="eastAsia"/>
        </w:rPr>
        <w:t>执行器数据应包括但不限于以下内容：</w:t>
      </w:r>
    </w:p>
    <w:p w14:paraId="3BC9A6AD" w14:textId="77777777" w:rsidR="005D56C2" w:rsidRDefault="00BC0401">
      <w:pPr>
        <w:pStyle w:val="af7"/>
        <w:numPr>
          <w:ilvl w:val="0"/>
          <w:numId w:val="36"/>
        </w:numPr>
      </w:pPr>
      <w:r>
        <w:rPr>
          <w:rFonts w:hint="eastAsia"/>
        </w:rPr>
        <w:t>时间戳；</w:t>
      </w:r>
    </w:p>
    <w:p w14:paraId="420C0EC4" w14:textId="77777777" w:rsidR="005D56C2" w:rsidRDefault="00BC0401">
      <w:pPr>
        <w:pStyle w:val="af7"/>
      </w:pPr>
      <w:r>
        <w:rPr>
          <w:rFonts w:hint="eastAsia"/>
        </w:rPr>
        <w:t>执行器设备类型；</w:t>
      </w:r>
    </w:p>
    <w:p w14:paraId="639F5FD3" w14:textId="77777777" w:rsidR="005D56C2" w:rsidRDefault="00BC0401">
      <w:pPr>
        <w:pStyle w:val="af7"/>
      </w:pPr>
      <w:r>
        <w:rPr>
          <w:rFonts w:hint="eastAsia"/>
        </w:rPr>
        <w:t>执行器设备在人形机器人本体的标识；</w:t>
      </w:r>
    </w:p>
    <w:p w14:paraId="742C0DB2" w14:textId="77777777" w:rsidR="005D56C2" w:rsidRDefault="00BC0401">
      <w:pPr>
        <w:pStyle w:val="af7"/>
      </w:pPr>
      <w:r>
        <w:rPr>
          <w:rFonts w:hint="eastAsia"/>
        </w:rPr>
        <w:t>执行器数据格式；</w:t>
      </w:r>
    </w:p>
    <w:p w14:paraId="59166305" w14:textId="77777777" w:rsidR="005D56C2" w:rsidRDefault="00BC0401">
      <w:pPr>
        <w:pStyle w:val="af7"/>
      </w:pPr>
      <w:r>
        <w:rPr>
          <w:rFonts w:hint="eastAsia"/>
        </w:rPr>
        <w:t>执行器数值。</w:t>
      </w:r>
    </w:p>
    <w:p w14:paraId="4AE18C4F" w14:textId="77777777" w:rsidR="005D56C2" w:rsidRDefault="00BC0401">
      <w:pPr>
        <w:pStyle w:val="afff0"/>
        <w:spacing w:before="156" w:after="156"/>
      </w:pPr>
      <w:bookmarkStart w:id="76" w:name="_Toc200630917"/>
      <w:r>
        <w:rPr>
          <w:rFonts w:hint="eastAsia"/>
        </w:rPr>
        <w:t>应用程序中间结果数据</w:t>
      </w:r>
      <w:bookmarkEnd w:id="76"/>
    </w:p>
    <w:p w14:paraId="49D09634" w14:textId="77777777" w:rsidR="005D56C2" w:rsidRDefault="00BC0401">
      <w:pPr>
        <w:widowControl/>
        <w:ind w:firstLineChars="200" w:firstLine="420"/>
        <w:jc w:val="left"/>
      </w:pPr>
      <w:r>
        <w:rPr>
          <w:rFonts w:hint="eastAsia"/>
        </w:rPr>
        <w:t>应用程序中间结果数据应包括但不限于以下内容：</w:t>
      </w:r>
    </w:p>
    <w:p w14:paraId="621F2B1F" w14:textId="77777777" w:rsidR="005D56C2" w:rsidRDefault="00BC0401">
      <w:pPr>
        <w:pStyle w:val="af7"/>
        <w:numPr>
          <w:ilvl w:val="0"/>
          <w:numId w:val="37"/>
        </w:numPr>
      </w:pPr>
      <w:r>
        <w:rPr>
          <w:rFonts w:hint="eastAsia"/>
        </w:rPr>
        <w:t>时间戳；</w:t>
      </w:r>
    </w:p>
    <w:p w14:paraId="60C6231F" w14:textId="77777777" w:rsidR="005D56C2" w:rsidRDefault="00BC0401">
      <w:pPr>
        <w:pStyle w:val="af7"/>
      </w:pPr>
      <w:r>
        <w:rPr>
          <w:rFonts w:hint="eastAsia"/>
        </w:rPr>
        <w:t>软件模块标识；</w:t>
      </w:r>
    </w:p>
    <w:p w14:paraId="2C3E3474" w14:textId="77777777" w:rsidR="005D56C2" w:rsidRDefault="00BC0401">
      <w:pPr>
        <w:pStyle w:val="af7"/>
      </w:pPr>
      <w:r>
        <w:rPr>
          <w:rFonts w:hint="eastAsia"/>
        </w:rPr>
        <w:t>软件数据格式；</w:t>
      </w:r>
    </w:p>
    <w:p w14:paraId="696F17F6" w14:textId="576F0532" w:rsidR="005D56C2" w:rsidRDefault="00BC0401">
      <w:pPr>
        <w:pStyle w:val="af7"/>
      </w:pPr>
      <w:r>
        <w:rPr>
          <w:rFonts w:hint="eastAsia"/>
        </w:rPr>
        <w:t>软件模块产生的数据。</w:t>
      </w:r>
    </w:p>
    <w:p w14:paraId="65F71FB1" w14:textId="77777777" w:rsidR="005D56C2" w:rsidRDefault="00BC0401">
      <w:pPr>
        <w:pStyle w:val="afff0"/>
        <w:spacing w:before="156" w:after="156"/>
      </w:pPr>
      <w:bookmarkStart w:id="77" w:name="_Toc200630918"/>
      <w:r>
        <w:rPr>
          <w:rFonts w:hint="eastAsia"/>
        </w:rPr>
        <w:lastRenderedPageBreak/>
        <w:t>参数数据</w:t>
      </w:r>
      <w:bookmarkEnd w:id="77"/>
    </w:p>
    <w:p w14:paraId="5487B5A5" w14:textId="77777777" w:rsidR="005D56C2" w:rsidRPr="00FA4FED" w:rsidRDefault="00BC0401">
      <w:pPr>
        <w:pStyle w:val="afffffd"/>
        <w:ind w:firstLine="420"/>
      </w:pPr>
      <w:r w:rsidRPr="00FA4FED">
        <w:rPr>
          <w:rFonts w:hint="eastAsia"/>
        </w:rPr>
        <w:t>参数数据应包括但不限于以下内容：</w:t>
      </w:r>
    </w:p>
    <w:p w14:paraId="75506DCE" w14:textId="77777777" w:rsidR="005D56C2" w:rsidRPr="00FA4FED" w:rsidRDefault="00BC0401">
      <w:pPr>
        <w:pStyle w:val="af7"/>
        <w:numPr>
          <w:ilvl w:val="0"/>
          <w:numId w:val="38"/>
        </w:numPr>
      </w:pPr>
      <w:r w:rsidRPr="00FA4FED">
        <w:rPr>
          <w:rFonts w:hint="eastAsia"/>
        </w:rPr>
        <w:t>数据版本；</w:t>
      </w:r>
    </w:p>
    <w:p w14:paraId="29916323" w14:textId="77777777" w:rsidR="005D56C2" w:rsidRPr="00FA4FED" w:rsidRDefault="00BC0401">
      <w:pPr>
        <w:pStyle w:val="af7"/>
      </w:pPr>
      <w:r w:rsidRPr="00FA4FED">
        <w:rPr>
          <w:rFonts w:hint="eastAsia"/>
        </w:rPr>
        <w:t>更新时间；</w:t>
      </w:r>
    </w:p>
    <w:p w14:paraId="4994ED63" w14:textId="77777777" w:rsidR="005D56C2" w:rsidRPr="00FA4FED" w:rsidRDefault="00BC0401">
      <w:pPr>
        <w:pStyle w:val="af7"/>
      </w:pPr>
      <w:r w:rsidRPr="00FA4FED">
        <w:rPr>
          <w:rFonts w:hint="eastAsia"/>
        </w:rPr>
        <w:t>硬件类型；</w:t>
      </w:r>
    </w:p>
    <w:p w14:paraId="7163C73A" w14:textId="77777777" w:rsidR="005D56C2" w:rsidRPr="00FA4FED" w:rsidRDefault="00BC0401">
      <w:pPr>
        <w:pStyle w:val="af7"/>
      </w:pPr>
      <w:r w:rsidRPr="00FA4FED">
        <w:rPr>
          <w:rFonts w:hint="eastAsia"/>
        </w:rPr>
        <w:t>硬件标识；</w:t>
      </w:r>
    </w:p>
    <w:p w14:paraId="1BDEFB3A" w14:textId="77777777" w:rsidR="005D56C2" w:rsidRPr="00FA4FED" w:rsidRDefault="00BC0401">
      <w:pPr>
        <w:pStyle w:val="af7"/>
      </w:pPr>
      <w:r w:rsidRPr="00FA4FED">
        <w:rPr>
          <w:rFonts w:hint="eastAsia"/>
        </w:rPr>
        <w:t>参数类型；</w:t>
      </w:r>
    </w:p>
    <w:p w14:paraId="54589CFC" w14:textId="77777777" w:rsidR="005D56C2" w:rsidRPr="00FA4FED" w:rsidRDefault="00BC0401">
      <w:pPr>
        <w:pStyle w:val="af7"/>
      </w:pPr>
      <w:r w:rsidRPr="00FA4FED">
        <w:rPr>
          <w:rFonts w:hint="eastAsia"/>
        </w:rPr>
        <w:t>参数值。</w:t>
      </w:r>
    </w:p>
    <w:p w14:paraId="668B633C" w14:textId="77777777" w:rsidR="005D56C2" w:rsidRDefault="00BC0401">
      <w:pPr>
        <w:pStyle w:val="afff0"/>
        <w:spacing w:before="156" w:after="156"/>
      </w:pPr>
      <w:bookmarkStart w:id="78" w:name="_Toc200630919"/>
      <w:r>
        <w:rPr>
          <w:rFonts w:hint="eastAsia"/>
        </w:rPr>
        <w:t>配置数据</w:t>
      </w:r>
      <w:bookmarkEnd w:id="78"/>
    </w:p>
    <w:p w14:paraId="0C6AE006" w14:textId="77777777" w:rsidR="005D56C2" w:rsidRDefault="00BC0401">
      <w:pPr>
        <w:widowControl/>
        <w:ind w:firstLineChars="200" w:firstLine="420"/>
        <w:jc w:val="left"/>
      </w:pPr>
      <w:r>
        <w:rPr>
          <w:rFonts w:hint="eastAsia"/>
        </w:rPr>
        <w:t>配置数据应包括但不限于以下内容：</w:t>
      </w:r>
    </w:p>
    <w:p w14:paraId="7B20F6E1" w14:textId="77777777" w:rsidR="005D56C2" w:rsidRDefault="00BC0401">
      <w:pPr>
        <w:pStyle w:val="af7"/>
        <w:numPr>
          <w:ilvl w:val="0"/>
          <w:numId w:val="39"/>
        </w:numPr>
      </w:pPr>
      <w:r>
        <w:rPr>
          <w:rFonts w:hint="eastAsia"/>
        </w:rPr>
        <w:t>数据版本；</w:t>
      </w:r>
    </w:p>
    <w:p w14:paraId="3AAC187D" w14:textId="77777777" w:rsidR="005D56C2" w:rsidRDefault="00BC0401">
      <w:pPr>
        <w:pStyle w:val="af7"/>
      </w:pPr>
      <w:r>
        <w:rPr>
          <w:rFonts w:hint="eastAsia"/>
        </w:rPr>
        <w:t>更新时间；</w:t>
      </w:r>
    </w:p>
    <w:p w14:paraId="77344BE6" w14:textId="77777777" w:rsidR="005D56C2" w:rsidRDefault="00BC0401">
      <w:pPr>
        <w:pStyle w:val="af7"/>
      </w:pPr>
      <w:r>
        <w:rPr>
          <w:rFonts w:hint="eastAsia"/>
        </w:rPr>
        <w:t>硬件类型；</w:t>
      </w:r>
    </w:p>
    <w:p w14:paraId="2C50A440" w14:textId="77777777" w:rsidR="005D56C2" w:rsidRDefault="00BC0401">
      <w:pPr>
        <w:pStyle w:val="af7"/>
      </w:pPr>
      <w:r>
        <w:rPr>
          <w:rFonts w:hint="eastAsia"/>
        </w:rPr>
        <w:t>硬件标识；</w:t>
      </w:r>
    </w:p>
    <w:p w14:paraId="2CBA0218" w14:textId="77777777" w:rsidR="005D56C2" w:rsidRDefault="00BC0401">
      <w:pPr>
        <w:pStyle w:val="af7"/>
      </w:pPr>
      <w:r>
        <w:rPr>
          <w:rFonts w:hint="eastAsia"/>
        </w:rPr>
        <w:t>软件版本；</w:t>
      </w:r>
    </w:p>
    <w:p w14:paraId="76EF1A33" w14:textId="77777777" w:rsidR="005D56C2" w:rsidRDefault="00BC0401">
      <w:pPr>
        <w:pStyle w:val="af7"/>
      </w:pPr>
      <w:r>
        <w:rPr>
          <w:rFonts w:hint="eastAsia"/>
        </w:rPr>
        <w:t>软件编号；</w:t>
      </w:r>
    </w:p>
    <w:p w14:paraId="4DCCFB4E" w14:textId="77777777" w:rsidR="005D56C2" w:rsidRDefault="00BC0401">
      <w:pPr>
        <w:pStyle w:val="af7"/>
      </w:pPr>
      <w:r>
        <w:rPr>
          <w:rFonts w:hint="eastAsia"/>
        </w:rPr>
        <w:t>配置参数。</w:t>
      </w:r>
    </w:p>
    <w:p w14:paraId="4BD1C503" w14:textId="77777777" w:rsidR="005D56C2" w:rsidRDefault="00BC0401" w:rsidP="00CF1D93">
      <w:pPr>
        <w:pStyle w:val="afff"/>
        <w:spacing w:before="156" w:after="156"/>
        <w:ind w:left="0"/>
      </w:pPr>
      <w:bookmarkStart w:id="79" w:name="_Toc200630920"/>
      <w:bookmarkStart w:id="80" w:name="_Toc201247244"/>
      <w:r>
        <w:rPr>
          <w:rFonts w:hint="eastAsia"/>
        </w:rPr>
        <w:t>数据格式要求</w:t>
      </w:r>
      <w:bookmarkEnd w:id="79"/>
      <w:bookmarkEnd w:id="80"/>
    </w:p>
    <w:p w14:paraId="497FF096" w14:textId="77777777" w:rsidR="005D56C2" w:rsidRDefault="00BC0401">
      <w:pPr>
        <w:pStyle w:val="afff0"/>
        <w:spacing w:before="156" w:after="156"/>
      </w:pPr>
      <w:bookmarkStart w:id="81" w:name="_Toc200630921"/>
      <w:r>
        <w:rPr>
          <w:rFonts w:hint="eastAsia"/>
        </w:rPr>
        <w:t>概述</w:t>
      </w:r>
      <w:bookmarkEnd w:id="81"/>
    </w:p>
    <w:p w14:paraId="4C3D84EE" w14:textId="77777777" w:rsidR="005D56C2" w:rsidRDefault="00BC0401">
      <w:pPr>
        <w:pStyle w:val="afffffd"/>
        <w:ind w:firstLine="420"/>
      </w:pPr>
      <w:r>
        <w:rPr>
          <w:rFonts w:hint="eastAsia"/>
        </w:rPr>
        <w:t>人形机器人数据采集应不限于单一数据类型。同类型多笔数据的保存格式应保持一致，且符合使用场景，优先选择</w:t>
      </w:r>
      <w:r>
        <w:t>XML</w:t>
      </w:r>
      <w:r>
        <w:rPr>
          <w:rFonts w:hint="eastAsia"/>
        </w:rPr>
        <w:t>、</w:t>
      </w:r>
      <w:r>
        <w:t>JSON</w:t>
      </w:r>
      <w:r>
        <w:rPr>
          <w:rFonts w:hint="eastAsia"/>
        </w:rPr>
        <w:t>、</w:t>
      </w:r>
      <w:r>
        <w:t>HDF5</w:t>
      </w:r>
      <w:r>
        <w:rPr>
          <w:rFonts w:hint="eastAsia"/>
        </w:rPr>
        <w:t>等常见格式。数据格式中的字符编码格</w:t>
      </w:r>
      <w:r w:rsidRPr="00FA4FED">
        <w:rPr>
          <w:rFonts w:hint="eastAsia"/>
        </w:rPr>
        <w:t>式应统一形式化描述，</w:t>
      </w:r>
      <w:r>
        <w:rPr>
          <w:rFonts w:hint="eastAsia"/>
        </w:rPr>
        <w:t>宜遵循GB/T 30269.701第6章要求，确保数据在不同系统间交互的质量。</w:t>
      </w:r>
    </w:p>
    <w:p w14:paraId="6F218183" w14:textId="77777777" w:rsidR="005D56C2" w:rsidRPr="00FA4FED" w:rsidRDefault="00BC0401">
      <w:pPr>
        <w:pStyle w:val="afff0"/>
        <w:spacing w:before="156" w:after="156"/>
      </w:pPr>
      <w:bookmarkStart w:id="82" w:name="_Toc200630922"/>
      <w:r w:rsidRPr="00FA4FED">
        <w:rPr>
          <w:rFonts w:hint="eastAsia"/>
        </w:rPr>
        <w:t>传感器数据</w:t>
      </w:r>
      <w:bookmarkEnd w:id="82"/>
      <w:r w:rsidRPr="00FA4FED">
        <w:rPr>
          <w:rFonts w:hint="eastAsia"/>
        </w:rPr>
        <w:t>格式</w:t>
      </w:r>
    </w:p>
    <w:p w14:paraId="737283BC" w14:textId="77777777" w:rsidR="005D56C2" w:rsidRDefault="00BC0401">
      <w:pPr>
        <w:pStyle w:val="afffffd"/>
        <w:ind w:firstLine="420"/>
      </w:pPr>
      <w:r w:rsidRPr="00FA4FED">
        <w:rPr>
          <w:rFonts w:hint="eastAsia"/>
        </w:rPr>
        <w:t>传感器数据宜遵循机器人环境传感器（如RGB、深度、红外、点云、超声等）的数据格式要求。传感器数据的格式描述</w:t>
      </w:r>
      <w:proofErr w:type="gramStart"/>
      <w:r w:rsidRPr="00FA4FED">
        <w:rPr>
          <w:rFonts w:hint="eastAsia"/>
        </w:rPr>
        <w:t>宜包括</w:t>
      </w:r>
      <w:proofErr w:type="gramEnd"/>
      <w:r w:rsidRPr="00FA4FED">
        <w:rPr>
          <w:rFonts w:hint="eastAsia"/>
        </w:rPr>
        <w:t>但不限于以下内容：</w:t>
      </w:r>
    </w:p>
    <w:p w14:paraId="0B34BAF6" w14:textId="77777777" w:rsidR="005D56C2" w:rsidRDefault="00BC0401">
      <w:pPr>
        <w:pStyle w:val="af7"/>
        <w:numPr>
          <w:ilvl w:val="0"/>
          <w:numId w:val="40"/>
        </w:numPr>
      </w:pPr>
      <w:r>
        <w:rPr>
          <w:rFonts w:hint="eastAsia"/>
        </w:rPr>
        <w:t>使用字符串或整数格式描述时间戳；</w:t>
      </w:r>
    </w:p>
    <w:p w14:paraId="00F525FE" w14:textId="77777777" w:rsidR="005D56C2" w:rsidRDefault="00BC0401">
      <w:pPr>
        <w:pStyle w:val="af7"/>
      </w:pPr>
      <w:r>
        <w:rPr>
          <w:rFonts w:hint="eastAsia"/>
        </w:rPr>
        <w:t>使用字符串或结构化格式描述传感器类型；</w:t>
      </w:r>
    </w:p>
    <w:p w14:paraId="57BF44B5" w14:textId="77777777" w:rsidR="005D56C2" w:rsidRDefault="00BC0401">
      <w:pPr>
        <w:pStyle w:val="af7"/>
      </w:pPr>
      <w:r>
        <w:rPr>
          <w:rFonts w:hint="eastAsia"/>
        </w:rPr>
        <w:t>使用字符串或结构化格式描述传感器标识；</w:t>
      </w:r>
    </w:p>
    <w:p w14:paraId="5FBBBFE0" w14:textId="77777777" w:rsidR="005D56C2" w:rsidRDefault="00BC0401">
      <w:pPr>
        <w:pStyle w:val="af7"/>
      </w:pPr>
      <w:r>
        <w:rPr>
          <w:rFonts w:hint="eastAsia"/>
        </w:rPr>
        <w:t>使用字符串或结构化格式描述传感器采集的数据类型。</w:t>
      </w:r>
    </w:p>
    <w:p w14:paraId="40BCDDCD" w14:textId="77777777" w:rsidR="005D56C2" w:rsidRPr="00FA4FED" w:rsidRDefault="00BC0401">
      <w:pPr>
        <w:pStyle w:val="afff0"/>
        <w:spacing w:before="156" w:after="156"/>
      </w:pPr>
      <w:bookmarkStart w:id="83" w:name="_Toc200630923"/>
      <w:r w:rsidRPr="00FA4FED">
        <w:rPr>
          <w:rFonts w:hint="eastAsia"/>
        </w:rPr>
        <w:t>执行器数据</w:t>
      </w:r>
      <w:bookmarkEnd w:id="83"/>
      <w:r w:rsidRPr="00FA4FED">
        <w:rPr>
          <w:rFonts w:hint="eastAsia"/>
        </w:rPr>
        <w:t>格式</w:t>
      </w:r>
    </w:p>
    <w:p w14:paraId="2895CAC1" w14:textId="77777777" w:rsidR="005D56C2" w:rsidRDefault="00BC0401">
      <w:pPr>
        <w:pStyle w:val="afffffd"/>
        <w:ind w:firstLine="420"/>
      </w:pPr>
      <w:r w:rsidRPr="00FA4FED">
        <w:rPr>
          <w:rFonts w:hint="eastAsia"/>
        </w:rPr>
        <w:t>执行器数据宜遵循机器人执行器（如机器人手、臂、腿等）原始数据的格式要求。执行器数据的格</w:t>
      </w:r>
      <w:r>
        <w:rPr>
          <w:rFonts w:hint="eastAsia"/>
        </w:rPr>
        <w:t>式描述</w:t>
      </w:r>
      <w:proofErr w:type="gramStart"/>
      <w:r>
        <w:rPr>
          <w:rFonts w:hint="eastAsia"/>
        </w:rPr>
        <w:t>宜包括</w:t>
      </w:r>
      <w:proofErr w:type="gramEnd"/>
      <w:r>
        <w:rPr>
          <w:rFonts w:hint="eastAsia"/>
        </w:rPr>
        <w:t>但不限于以下内容：</w:t>
      </w:r>
    </w:p>
    <w:p w14:paraId="15901A51" w14:textId="77777777" w:rsidR="005D56C2" w:rsidRDefault="00BC0401">
      <w:pPr>
        <w:pStyle w:val="af7"/>
        <w:numPr>
          <w:ilvl w:val="0"/>
          <w:numId w:val="41"/>
        </w:numPr>
      </w:pPr>
      <w:r>
        <w:rPr>
          <w:rFonts w:hint="eastAsia"/>
        </w:rPr>
        <w:t>使用字符串或整数格式描述时间戳；</w:t>
      </w:r>
    </w:p>
    <w:p w14:paraId="544E64D9" w14:textId="77777777" w:rsidR="005D56C2" w:rsidRDefault="00BC0401">
      <w:pPr>
        <w:pStyle w:val="af7"/>
      </w:pPr>
      <w:r>
        <w:rPr>
          <w:rFonts w:hint="eastAsia"/>
        </w:rPr>
        <w:t>使用字符串或结构化格式描述执行器类型；</w:t>
      </w:r>
    </w:p>
    <w:p w14:paraId="5E7FC75A" w14:textId="77777777" w:rsidR="005D56C2" w:rsidRDefault="00BC0401">
      <w:pPr>
        <w:pStyle w:val="af7"/>
      </w:pPr>
      <w:r>
        <w:rPr>
          <w:rFonts w:hint="eastAsia"/>
        </w:rPr>
        <w:t>使用字符串或结构化格式描述执行器标识；</w:t>
      </w:r>
    </w:p>
    <w:p w14:paraId="670F9E76" w14:textId="77777777" w:rsidR="005D56C2" w:rsidRDefault="00BC0401">
      <w:pPr>
        <w:pStyle w:val="af7"/>
      </w:pPr>
      <w:r>
        <w:rPr>
          <w:rFonts w:hint="eastAsia"/>
        </w:rPr>
        <w:t>使用字符串或结构化格式描述执行器产生的数据类型。</w:t>
      </w:r>
    </w:p>
    <w:p w14:paraId="5D3EFBBE" w14:textId="77777777" w:rsidR="005D56C2" w:rsidRDefault="00BC0401">
      <w:pPr>
        <w:pStyle w:val="afff0"/>
        <w:spacing w:before="156" w:after="156"/>
      </w:pPr>
      <w:bookmarkStart w:id="84" w:name="_Toc200630924"/>
      <w:bookmarkStart w:id="85" w:name="_Hlk200550955"/>
      <w:r>
        <w:rPr>
          <w:rFonts w:hint="eastAsia"/>
        </w:rPr>
        <w:t>应用程序中间结果数据</w:t>
      </w:r>
      <w:bookmarkEnd w:id="84"/>
      <w:r>
        <w:rPr>
          <w:rFonts w:hint="eastAsia"/>
        </w:rPr>
        <w:t>格式</w:t>
      </w:r>
    </w:p>
    <w:p w14:paraId="544C90EC" w14:textId="77777777" w:rsidR="005D56C2" w:rsidRDefault="00BC0401">
      <w:pPr>
        <w:pStyle w:val="afffffd"/>
        <w:ind w:firstLine="420"/>
      </w:pPr>
      <w:r>
        <w:rPr>
          <w:rFonts w:hint="eastAsia"/>
        </w:rPr>
        <w:lastRenderedPageBreak/>
        <w:t>应用程序中间结果数据格式描述</w:t>
      </w:r>
      <w:proofErr w:type="gramStart"/>
      <w:r>
        <w:rPr>
          <w:rFonts w:hint="eastAsia"/>
        </w:rPr>
        <w:t>宜包括</w:t>
      </w:r>
      <w:proofErr w:type="gramEnd"/>
      <w:r>
        <w:rPr>
          <w:rFonts w:hint="eastAsia"/>
        </w:rPr>
        <w:t>但不限于以下内容：</w:t>
      </w:r>
    </w:p>
    <w:p w14:paraId="186092F7" w14:textId="77777777" w:rsidR="005D56C2" w:rsidRDefault="00BC0401">
      <w:pPr>
        <w:pStyle w:val="af7"/>
        <w:numPr>
          <w:ilvl w:val="0"/>
          <w:numId w:val="42"/>
        </w:numPr>
      </w:pPr>
      <w:r>
        <w:rPr>
          <w:rFonts w:hint="eastAsia"/>
        </w:rPr>
        <w:t>使用字符串或整数格式描述时间戳；</w:t>
      </w:r>
    </w:p>
    <w:p w14:paraId="4BF2D06B" w14:textId="77777777" w:rsidR="005D56C2" w:rsidRDefault="00BC0401">
      <w:pPr>
        <w:pStyle w:val="af7"/>
      </w:pPr>
      <w:r>
        <w:rPr>
          <w:rFonts w:hint="eastAsia"/>
        </w:rPr>
        <w:t>使用字符串或结构化格式描述软件模块标识；</w:t>
      </w:r>
    </w:p>
    <w:p w14:paraId="3D3265AC" w14:textId="77777777" w:rsidR="005D56C2" w:rsidRDefault="00BC0401">
      <w:pPr>
        <w:pStyle w:val="af7"/>
      </w:pPr>
      <w:r>
        <w:rPr>
          <w:rFonts w:hint="eastAsia"/>
        </w:rPr>
        <w:t>使用字符串或结构化格式描述软件数据格式；</w:t>
      </w:r>
    </w:p>
    <w:p w14:paraId="5173584A" w14:textId="77777777" w:rsidR="005D56C2" w:rsidRDefault="00BC0401">
      <w:pPr>
        <w:pStyle w:val="af7"/>
      </w:pPr>
      <w:r>
        <w:rPr>
          <w:rFonts w:hint="eastAsia"/>
        </w:rPr>
        <w:t>使用结构化格式描述机器人软件的中间结果。</w:t>
      </w:r>
    </w:p>
    <w:p w14:paraId="510F02CC" w14:textId="77777777" w:rsidR="005D56C2" w:rsidRDefault="00BC0401">
      <w:pPr>
        <w:pStyle w:val="afff0"/>
        <w:spacing w:before="156" w:after="156"/>
      </w:pPr>
      <w:bookmarkStart w:id="86" w:name="_Toc200630925"/>
      <w:bookmarkStart w:id="87" w:name="_Hlk200551034"/>
      <w:bookmarkEnd w:id="85"/>
      <w:r>
        <w:rPr>
          <w:rFonts w:hint="eastAsia"/>
        </w:rPr>
        <w:t>参数数据</w:t>
      </w:r>
      <w:bookmarkEnd w:id="86"/>
      <w:r>
        <w:rPr>
          <w:rFonts w:hint="eastAsia"/>
        </w:rPr>
        <w:t>格式</w:t>
      </w:r>
    </w:p>
    <w:p w14:paraId="47EB25E0" w14:textId="77777777" w:rsidR="005D56C2" w:rsidRDefault="00BC0401">
      <w:pPr>
        <w:pStyle w:val="afffffd"/>
        <w:ind w:firstLine="420"/>
      </w:pPr>
      <w:r>
        <w:rPr>
          <w:rFonts w:hint="eastAsia"/>
        </w:rPr>
        <w:t>参数数据的组成子项以及子项数据格式描述</w:t>
      </w:r>
      <w:proofErr w:type="gramStart"/>
      <w:r>
        <w:rPr>
          <w:rFonts w:hint="eastAsia"/>
        </w:rPr>
        <w:t>宜包括</w:t>
      </w:r>
      <w:proofErr w:type="gramEnd"/>
      <w:r>
        <w:rPr>
          <w:rFonts w:hint="eastAsia"/>
        </w:rPr>
        <w:t>但不限于以下内容：</w:t>
      </w:r>
    </w:p>
    <w:p w14:paraId="2318CD15" w14:textId="77777777" w:rsidR="005D56C2" w:rsidRDefault="00BC0401">
      <w:pPr>
        <w:pStyle w:val="af7"/>
        <w:numPr>
          <w:ilvl w:val="0"/>
          <w:numId w:val="43"/>
        </w:numPr>
      </w:pPr>
      <w:r>
        <w:rPr>
          <w:rFonts w:hint="eastAsia"/>
        </w:rPr>
        <w:t>使用字符串或结构化格式描述数据版本；</w:t>
      </w:r>
    </w:p>
    <w:p w14:paraId="098055C8" w14:textId="77777777" w:rsidR="005D56C2" w:rsidRDefault="00BC0401">
      <w:pPr>
        <w:pStyle w:val="af7"/>
      </w:pPr>
      <w:r>
        <w:rPr>
          <w:rFonts w:hint="eastAsia"/>
        </w:rPr>
        <w:t>使用字符串或整数的格式描述时间戳；</w:t>
      </w:r>
    </w:p>
    <w:p w14:paraId="1B678125" w14:textId="77777777" w:rsidR="005D56C2" w:rsidRDefault="00BC0401">
      <w:pPr>
        <w:pStyle w:val="af7"/>
      </w:pPr>
      <w:r>
        <w:rPr>
          <w:rFonts w:hint="eastAsia"/>
        </w:rPr>
        <w:t>使用字符串或结构化格式描述硬件类型；</w:t>
      </w:r>
    </w:p>
    <w:p w14:paraId="6CD237B7" w14:textId="77777777" w:rsidR="005D56C2" w:rsidRDefault="00BC0401">
      <w:pPr>
        <w:pStyle w:val="af7"/>
      </w:pPr>
      <w:r>
        <w:rPr>
          <w:rFonts w:hint="eastAsia"/>
        </w:rPr>
        <w:t>使用字符串或结构化格式描述硬件编号；</w:t>
      </w:r>
    </w:p>
    <w:p w14:paraId="57B04810" w14:textId="77777777" w:rsidR="005D56C2" w:rsidRDefault="00BC0401">
      <w:pPr>
        <w:pStyle w:val="af7"/>
      </w:pPr>
      <w:r>
        <w:rPr>
          <w:rFonts w:hint="eastAsia"/>
        </w:rPr>
        <w:t>使用字符串或结构化格式描述参数类型；</w:t>
      </w:r>
    </w:p>
    <w:p w14:paraId="20C96CE6" w14:textId="77777777" w:rsidR="005D56C2" w:rsidRDefault="00BC0401">
      <w:pPr>
        <w:pStyle w:val="af7"/>
      </w:pPr>
      <w:r>
        <w:rPr>
          <w:rFonts w:hint="eastAsia"/>
        </w:rPr>
        <w:t>使用结构化格式描述参数值。</w:t>
      </w:r>
    </w:p>
    <w:p w14:paraId="6A637A49" w14:textId="77777777" w:rsidR="005D56C2" w:rsidRDefault="00BC0401">
      <w:pPr>
        <w:pStyle w:val="afff0"/>
        <w:spacing w:before="156" w:after="156"/>
      </w:pPr>
      <w:bookmarkStart w:id="88" w:name="_Toc200630926"/>
      <w:r>
        <w:rPr>
          <w:rFonts w:hint="eastAsia"/>
        </w:rPr>
        <w:t>配置数据</w:t>
      </w:r>
      <w:bookmarkEnd w:id="88"/>
      <w:r>
        <w:rPr>
          <w:rFonts w:hint="eastAsia"/>
        </w:rPr>
        <w:t>格式</w:t>
      </w:r>
    </w:p>
    <w:p w14:paraId="05572E58" w14:textId="77777777" w:rsidR="005D56C2" w:rsidRDefault="00BC0401">
      <w:pPr>
        <w:pStyle w:val="af7"/>
        <w:numPr>
          <w:ilvl w:val="0"/>
          <w:numId w:val="0"/>
        </w:numPr>
        <w:ind w:left="851" w:hanging="426"/>
      </w:pPr>
      <w:r>
        <w:rPr>
          <w:rFonts w:hint="eastAsia"/>
        </w:rPr>
        <w:t>配置数据的组成子项以及子项数据格式描述</w:t>
      </w:r>
      <w:proofErr w:type="gramStart"/>
      <w:r>
        <w:rPr>
          <w:rFonts w:hint="eastAsia"/>
        </w:rPr>
        <w:t>宜包括</w:t>
      </w:r>
      <w:proofErr w:type="gramEnd"/>
      <w:r>
        <w:rPr>
          <w:rFonts w:hint="eastAsia"/>
        </w:rPr>
        <w:t>但不限于以下内容：</w:t>
      </w:r>
    </w:p>
    <w:p w14:paraId="7C99A80D" w14:textId="77777777" w:rsidR="005D56C2" w:rsidRDefault="00BC0401">
      <w:pPr>
        <w:pStyle w:val="af7"/>
        <w:numPr>
          <w:ilvl w:val="0"/>
          <w:numId w:val="44"/>
        </w:numPr>
      </w:pPr>
      <w:r>
        <w:rPr>
          <w:rFonts w:hint="eastAsia"/>
        </w:rPr>
        <w:t>使用字符串或结构化格式描述数据版本；</w:t>
      </w:r>
    </w:p>
    <w:p w14:paraId="2DD102DE" w14:textId="77777777" w:rsidR="005D56C2" w:rsidRDefault="00BC0401">
      <w:pPr>
        <w:pStyle w:val="af7"/>
      </w:pPr>
      <w:r>
        <w:rPr>
          <w:rFonts w:hint="eastAsia"/>
        </w:rPr>
        <w:t>使用字符串或整数描述时间戳；</w:t>
      </w:r>
    </w:p>
    <w:p w14:paraId="4667DA23" w14:textId="77777777" w:rsidR="005D56C2" w:rsidRDefault="00BC0401">
      <w:pPr>
        <w:pStyle w:val="af7"/>
      </w:pPr>
      <w:r>
        <w:rPr>
          <w:rFonts w:hint="eastAsia"/>
        </w:rPr>
        <w:t>使用字符串或结构化格式描述硬件类型；</w:t>
      </w:r>
    </w:p>
    <w:p w14:paraId="1928423D" w14:textId="77777777" w:rsidR="005D56C2" w:rsidRDefault="00BC0401">
      <w:pPr>
        <w:pStyle w:val="af7"/>
      </w:pPr>
      <w:r>
        <w:rPr>
          <w:rFonts w:hint="eastAsia"/>
        </w:rPr>
        <w:t>使用字符串或结构化格式描述硬件编号；</w:t>
      </w:r>
    </w:p>
    <w:p w14:paraId="3881E99D" w14:textId="77777777" w:rsidR="005D56C2" w:rsidRDefault="00BC0401">
      <w:pPr>
        <w:pStyle w:val="af7"/>
      </w:pPr>
      <w:r>
        <w:rPr>
          <w:rFonts w:hint="eastAsia"/>
        </w:rPr>
        <w:t>使用字符串或结构化格式描述软件类型；</w:t>
      </w:r>
    </w:p>
    <w:p w14:paraId="6AEC0280" w14:textId="77777777" w:rsidR="005D56C2" w:rsidRDefault="00BC0401">
      <w:pPr>
        <w:pStyle w:val="af7"/>
      </w:pPr>
      <w:r>
        <w:rPr>
          <w:rFonts w:hint="eastAsia"/>
        </w:rPr>
        <w:t>使用字符串或结构化格式描述软件编号；</w:t>
      </w:r>
    </w:p>
    <w:p w14:paraId="7B28D9DD" w14:textId="77777777" w:rsidR="005D56C2" w:rsidRDefault="00BC0401">
      <w:pPr>
        <w:pStyle w:val="af7"/>
      </w:pPr>
      <w:r>
        <w:rPr>
          <w:rFonts w:hint="eastAsia"/>
        </w:rPr>
        <w:t>使用结构化格式描述配置数值。</w:t>
      </w:r>
    </w:p>
    <w:p w14:paraId="693AECBE" w14:textId="77777777" w:rsidR="005D56C2" w:rsidRPr="00386CF4" w:rsidRDefault="00BC0401">
      <w:pPr>
        <w:pStyle w:val="affe"/>
        <w:spacing w:before="312" w:after="312"/>
      </w:pPr>
      <w:bookmarkStart w:id="89" w:name="_Toc200630861"/>
      <w:bookmarkStart w:id="90" w:name="_Toc200630927"/>
      <w:bookmarkStart w:id="91" w:name="_Toc201247245"/>
      <w:bookmarkStart w:id="92" w:name="_Toc201932451"/>
      <w:r w:rsidRPr="00386CF4">
        <w:rPr>
          <w:rFonts w:hint="eastAsia"/>
        </w:rPr>
        <w:t>数据接口要求</w:t>
      </w:r>
      <w:bookmarkEnd w:id="89"/>
      <w:bookmarkEnd w:id="90"/>
      <w:bookmarkEnd w:id="91"/>
      <w:bookmarkEnd w:id="92"/>
    </w:p>
    <w:p w14:paraId="14991FCD" w14:textId="1590CE6C" w:rsidR="005D56C2" w:rsidRPr="00A50D00" w:rsidRDefault="00BC0401" w:rsidP="00A50D00">
      <w:pPr>
        <w:pStyle w:val="afffffd"/>
        <w:ind w:firstLine="420"/>
      </w:pPr>
      <w:r w:rsidRPr="00FA4FED">
        <w:rPr>
          <w:rFonts w:hint="eastAsia"/>
        </w:rPr>
        <w:t>人形机器人采集数据接口应</w:t>
      </w:r>
      <w:bookmarkStart w:id="93" w:name="_Hlk201328317"/>
      <w:r w:rsidRPr="00FA4FED">
        <w:rPr>
          <w:rFonts w:hint="eastAsia"/>
        </w:rPr>
        <w:t>明确采集传感器数据、执行器数据、软件中间结果数据和硬件状态数据的通信协议、传输带宽及可靠性要求</w:t>
      </w:r>
      <w:bookmarkEnd w:id="93"/>
      <w:r w:rsidRPr="00FA4FED">
        <w:rPr>
          <w:rFonts w:hint="eastAsia"/>
        </w:rPr>
        <w:t>。这些要求应与通用数据传输标准保持一致，</w:t>
      </w:r>
      <w:r w:rsidR="00EE326D">
        <w:rPr>
          <w:rFonts w:hint="eastAsia"/>
        </w:rPr>
        <w:t>包括</w:t>
      </w:r>
      <w:r w:rsidRPr="00FA4FED">
        <w:rPr>
          <w:rFonts w:hint="eastAsia"/>
        </w:rPr>
        <w:t>有线网络传输（如以太网、USB）、无线网络传输（如Wi-Fi）以及高速串口传输（如CAN）</w:t>
      </w:r>
      <w:r w:rsidR="00EE326D">
        <w:rPr>
          <w:rFonts w:hint="eastAsia"/>
        </w:rPr>
        <w:t>等</w:t>
      </w:r>
      <w:r w:rsidRPr="00FA4FED">
        <w:rPr>
          <w:rFonts w:hint="eastAsia"/>
        </w:rPr>
        <w:t>。</w:t>
      </w:r>
    </w:p>
    <w:p w14:paraId="5165A8BB" w14:textId="77777777" w:rsidR="005D56C2" w:rsidRDefault="00BC0401">
      <w:pPr>
        <w:pStyle w:val="affe"/>
        <w:spacing w:before="312" w:after="312"/>
      </w:pPr>
      <w:bookmarkStart w:id="94" w:name="_Toc200630928"/>
      <w:bookmarkStart w:id="95" w:name="_Toc200630862"/>
      <w:bookmarkStart w:id="96" w:name="_Toc201247246"/>
      <w:bookmarkStart w:id="97" w:name="_Toc201932452"/>
      <w:r>
        <w:rPr>
          <w:rFonts w:hint="eastAsia"/>
        </w:rPr>
        <w:t>数据</w:t>
      </w:r>
      <w:bookmarkStart w:id="98" w:name="_Hlk201312110"/>
      <w:r>
        <w:rPr>
          <w:rFonts w:hint="eastAsia"/>
        </w:rPr>
        <w:t>采集质量控制与安全</w:t>
      </w:r>
      <w:bookmarkEnd w:id="94"/>
      <w:bookmarkEnd w:id="95"/>
      <w:r>
        <w:rPr>
          <w:rFonts w:hint="eastAsia"/>
        </w:rPr>
        <w:t>控制</w:t>
      </w:r>
      <w:bookmarkEnd w:id="98"/>
      <w:r>
        <w:rPr>
          <w:rFonts w:hint="eastAsia"/>
        </w:rPr>
        <w:t>要求</w:t>
      </w:r>
      <w:bookmarkEnd w:id="96"/>
      <w:bookmarkEnd w:id="97"/>
    </w:p>
    <w:p w14:paraId="4406DCAF" w14:textId="77777777" w:rsidR="005D56C2" w:rsidRDefault="00BC0401" w:rsidP="00CF1D93">
      <w:pPr>
        <w:pStyle w:val="afff"/>
        <w:spacing w:before="156" w:after="156"/>
        <w:ind w:left="0"/>
      </w:pPr>
      <w:bookmarkStart w:id="99" w:name="_Toc200630929"/>
      <w:bookmarkStart w:id="100" w:name="_Toc201247247"/>
      <w:r>
        <w:rPr>
          <w:rFonts w:hint="eastAsia"/>
        </w:rPr>
        <w:t>数据采集质量</w:t>
      </w:r>
      <w:bookmarkEnd w:id="99"/>
      <w:r>
        <w:rPr>
          <w:rFonts w:hint="eastAsia"/>
        </w:rPr>
        <w:t>控制要求</w:t>
      </w:r>
      <w:bookmarkEnd w:id="100"/>
    </w:p>
    <w:p w14:paraId="564CFBBE" w14:textId="77777777" w:rsidR="00FA4FED" w:rsidRDefault="00BC0401">
      <w:pPr>
        <w:pStyle w:val="afffffd"/>
        <w:ind w:firstLine="420"/>
      </w:pPr>
      <w:r>
        <w:rPr>
          <w:rFonts w:hint="eastAsia"/>
        </w:rPr>
        <w:t>数据采集质量控制应贯穿采集的全过程，数据质量评价指标可参考GB/T 36344第5章内容。</w:t>
      </w:r>
    </w:p>
    <w:p w14:paraId="62627D84" w14:textId="6F4BBA22" w:rsidR="005D56C2" w:rsidRDefault="00BC0401">
      <w:pPr>
        <w:pStyle w:val="afffffd"/>
        <w:ind w:firstLine="420"/>
      </w:pPr>
      <w:r>
        <w:rPr>
          <w:rFonts w:hint="eastAsia"/>
        </w:rPr>
        <w:t>数据采集质量控制应遵循以下原则：</w:t>
      </w:r>
    </w:p>
    <w:p w14:paraId="77761474" w14:textId="47308D55" w:rsidR="005D56C2" w:rsidRDefault="00BC0401">
      <w:pPr>
        <w:pStyle w:val="af7"/>
        <w:numPr>
          <w:ilvl w:val="0"/>
          <w:numId w:val="45"/>
        </w:numPr>
      </w:pPr>
      <w:r>
        <w:rPr>
          <w:rFonts w:hint="eastAsia"/>
        </w:rPr>
        <w:t>完整性：包含数据规则要求的数据的必要元素，识别并处理原始数据中的离群点或奇异值；</w:t>
      </w:r>
    </w:p>
    <w:p w14:paraId="07FBAEBD" w14:textId="77777777" w:rsidR="005D56C2" w:rsidRDefault="00BC0401">
      <w:pPr>
        <w:pStyle w:val="af7"/>
      </w:pPr>
      <w:r>
        <w:rPr>
          <w:rFonts w:hint="eastAsia"/>
        </w:rPr>
        <w:t xml:space="preserve">准确性：真实反映数据描述实体，符合模型训练学习的数据标准； </w:t>
      </w:r>
    </w:p>
    <w:p w14:paraId="5D6B413B" w14:textId="77777777" w:rsidR="005D56C2" w:rsidRDefault="00BC0401">
      <w:pPr>
        <w:pStyle w:val="af7"/>
      </w:pPr>
      <w:r>
        <w:rPr>
          <w:rFonts w:hint="eastAsia"/>
        </w:rPr>
        <w:t>一致性：保证数据与其他特定上下文的数据无矛盾；</w:t>
      </w:r>
    </w:p>
    <w:p w14:paraId="76B25397" w14:textId="77777777" w:rsidR="005D56C2" w:rsidRDefault="00BC0401">
      <w:pPr>
        <w:pStyle w:val="af7"/>
      </w:pPr>
      <w:r>
        <w:rPr>
          <w:rFonts w:hint="eastAsia"/>
        </w:rPr>
        <w:t>时效性：保证数据发生变化后及时更新；</w:t>
      </w:r>
    </w:p>
    <w:p w14:paraId="323DBBEC" w14:textId="77777777" w:rsidR="005D56C2" w:rsidRDefault="00BC0401">
      <w:pPr>
        <w:pStyle w:val="af7"/>
      </w:pPr>
      <w:r>
        <w:rPr>
          <w:rFonts w:hint="eastAsia"/>
        </w:rPr>
        <w:t>可访问性：保证安全访问数据；</w:t>
      </w:r>
    </w:p>
    <w:p w14:paraId="055F0E27" w14:textId="2CAACDC5" w:rsidR="005D56C2" w:rsidRDefault="00BC0401">
      <w:pPr>
        <w:pStyle w:val="af7"/>
      </w:pPr>
      <w:r>
        <w:rPr>
          <w:rFonts w:hint="eastAsia"/>
        </w:rPr>
        <w:t>可追溯性：定位溯源数据；</w:t>
      </w:r>
    </w:p>
    <w:p w14:paraId="2AAE913C" w14:textId="77777777" w:rsidR="005D56C2" w:rsidRDefault="00BC0401">
      <w:pPr>
        <w:pStyle w:val="af7"/>
      </w:pPr>
      <w:r>
        <w:rPr>
          <w:rFonts w:hint="eastAsia"/>
        </w:rPr>
        <w:lastRenderedPageBreak/>
        <w:t>信息标注：在原始数据上增加标注信息，转换为可供机器学习模型训练和评估的结构化数据，直接用于模型的训练和评估。</w:t>
      </w:r>
    </w:p>
    <w:p w14:paraId="060684F1" w14:textId="77777777" w:rsidR="005D56C2" w:rsidRDefault="00BC0401" w:rsidP="00CF1D93">
      <w:pPr>
        <w:pStyle w:val="afff"/>
        <w:spacing w:before="156" w:after="156"/>
        <w:ind w:left="0"/>
      </w:pPr>
      <w:bookmarkStart w:id="101" w:name="_Toc200630930"/>
      <w:bookmarkStart w:id="102" w:name="_Toc201247248"/>
      <w:r>
        <w:rPr>
          <w:rFonts w:hint="eastAsia"/>
        </w:rPr>
        <w:t>数据安全</w:t>
      </w:r>
      <w:bookmarkEnd w:id="101"/>
      <w:r>
        <w:rPr>
          <w:rFonts w:hint="eastAsia"/>
        </w:rPr>
        <w:t>控制要求</w:t>
      </w:r>
      <w:bookmarkEnd w:id="102"/>
    </w:p>
    <w:p w14:paraId="4326B25F" w14:textId="77777777" w:rsidR="005D56C2" w:rsidRDefault="00BC0401">
      <w:pPr>
        <w:pStyle w:val="afff0"/>
        <w:spacing w:before="156" w:after="156"/>
      </w:pPr>
      <w:r>
        <w:rPr>
          <w:rFonts w:hint="eastAsia"/>
        </w:rPr>
        <w:t>数据安全控制对象</w:t>
      </w:r>
    </w:p>
    <w:p w14:paraId="3E95AF6B" w14:textId="77777777" w:rsidR="005D56C2" w:rsidRDefault="00BC0401">
      <w:pPr>
        <w:pStyle w:val="afffffd"/>
        <w:ind w:firstLine="420"/>
      </w:pPr>
      <w:r>
        <w:rPr>
          <w:rFonts w:hint="eastAsia"/>
        </w:rPr>
        <w:t>数据安全控制对象是唯一识别个人生理或行为特征的生物识别数据，包括但不限于含有人的图像、声音、指纹等数据。</w:t>
      </w:r>
    </w:p>
    <w:p w14:paraId="0F776B99" w14:textId="77777777" w:rsidR="005D56C2" w:rsidRDefault="00BC0401">
      <w:pPr>
        <w:pStyle w:val="afff0"/>
        <w:spacing w:before="156" w:after="156"/>
      </w:pPr>
      <w:r>
        <w:rPr>
          <w:rFonts w:hint="eastAsia"/>
        </w:rPr>
        <w:t>数据安全控制原则</w:t>
      </w:r>
    </w:p>
    <w:p w14:paraId="73678A3F" w14:textId="77777777" w:rsidR="005D56C2" w:rsidRDefault="00BC0401">
      <w:pPr>
        <w:pStyle w:val="afffffd"/>
        <w:ind w:firstLine="420"/>
      </w:pPr>
      <w:r>
        <w:rPr>
          <w:rFonts w:hint="eastAsia"/>
        </w:rPr>
        <w:t>人形机器人数据安全控制应遵循以下原则：</w:t>
      </w:r>
    </w:p>
    <w:p w14:paraId="662F7F88" w14:textId="2FA4DAE1" w:rsidR="005D56C2" w:rsidRDefault="00BC0401">
      <w:pPr>
        <w:pStyle w:val="af7"/>
        <w:numPr>
          <w:ilvl w:val="0"/>
          <w:numId w:val="46"/>
        </w:numPr>
      </w:pPr>
      <w:r>
        <w:rPr>
          <w:rFonts w:hint="eastAsia"/>
        </w:rPr>
        <w:t>数据保密性：传感器采集的个人数据（包括但不限于视频、音频等）采用适当的技术或组织措施，防止未经授权或非法访问，同时避免意外丢失、破坏或损坏；</w:t>
      </w:r>
    </w:p>
    <w:p w14:paraId="473C6CEE" w14:textId="26B2E4ED" w:rsidR="005D56C2" w:rsidRDefault="00BC0401">
      <w:pPr>
        <w:pStyle w:val="af7"/>
      </w:pPr>
      <w:r>
        <w:rPr>
          <w:rFonts w:hint="eastAsia"/>
        </w:rPr>
        <w:t>目的限定性：</w:t>
      </w:r>
      <w:r w:rsidR="00A50D00">
        <w:rPr>
          <w:rFonts w:hint="eastAsia"/>
        </w:rPr>
        <w:t>个</w:t>
      </w:r>
      <w:r>
        <w:rPr>
          <w:rFonts w:hint="eastAsia"/>
        </w:rPr>
        <w:t>人数据的收集和处理明确合法用途，不得将数据用于其他目的；</w:t>
      </w:r>
    </w:p>
    <w:p w14:paraId="742BCF35" w14:textId="38050C53" w:rsidR="005D56C2" w:rsidRDefault="00BC0401">
      <w:pPr>
        <w:pStyle w:val="af7"/>
      </w:pPr>
      <w:r>
        <w:rPr>
          <w:rFonts w:hint="eastAsia"/>
        </w:rPr>
        <w:t>数据最小化：个人数据的收集遵循与处理目的相关</w:t>
      </w:r>
      <w:proofErr w:type="gramStart"/>
      <w:r>
        <w:rPr>
          <w:rFonts w:hint="eastAsia"/>
        </w:rPr>
        <w:t>且必要</w:t>
      </w:r>
      <w:proofErr w:type="gramEnd"/>
      <w:r>
        <w:rPr>
          <w:rFonts w:hint="eastAsia"/>
        </w:rPr>
        <w:t>的原则，不得过度收集无关数据；</w:t>
      </w:r>
    </w:p>
    <w:p w14:paraId="4FB921E8" w14:textId="5BC34D32" w:rsidR="005D56C2" w:rsidRDefault="00BC0401">
      <w:pPr>
        <w:pStyle w:val="af7"/>
      </w:pPr>
      <w:r>
        <w:rPr>
          <w:rFonts w:hint="eastAsia"/>
        </w:rPr>
        <w:t>存储限制：个人数据的存储期限满足处理目的所需最短时间要求，超过必要期限的数据予以删除或匿名化处理。</w:t>
      </w:r>
    </w:p>
    <w:p w14:paraId="0C56B2A7" w14:textId="77777777" w:rsidR="005D56C2" w:rsidRDefault="005D56C2">
      <w:pPr>
        <w:pStyle w:val="afffffd"/>
        <w:ind w:firstLineChars="0" w:firstLine="0"/>
      </w:pPr>
      <w:bookmarkStart w:id="103" w:name="BookMark6"/>
      <w:bookmarkEnd w:id="18"/>
      <w:bookmarkEnd w:id="87"/>
    </w:p>
    <w:p w14:paraId="75105D53" w14:textId="77777777" w:rsidR="005D56C2" w:rsidRDefault="005D56C2">
      <w:pPr>
        <w:pStyle w:val="afffffd"/>
        <w:ind w:firstLineChars="0" w:firstLine="0"/>
        <w:sectPr w:rsidR="005D56C2">
          <w:headerReference w:type="default" r:id="rId18"/>
          <w:footerReference w:type="default" r:id="rId19"/>
          <w:pgSz w:w="11906" w:h="16838"/>
          <w:pgMar w:top="1928" w:right="1134" w:bottom="1134" w:left="1134" w:header="1418" w:footer="1134" w:gutter="284"/>
          <w:pgNumType w:start="1"/>
          <w:cols w:space="425"/>
          <w:formProt w:val="0"/>
          <w:docGrid w:type="lines" w:linePitch="312"/>
        </w:sectPr>
      </w:pPr>
    </w:p>
    <w:p w14:paraId="0FD91CE3" w14:textId="77777777" w:rsidR="005D56C2" w:rsidRDefault="00BC0401">
      <w:pPr>
        <w:pStyle w:val="affffff4"/>
        <w:spacing w:before="640" w:afterLines="0" w:after="200"/>
      </w:pPr>
      <w:bookmarkStart w:id="104" w:name="_Toc200630863"/>
      <w:bookmarkStart w:id="105" w:name="_Toc200630931"/>
      <w:bookmarkStart w:id="106" w:name="_Toc201247249"/>
      <w:bookmarkStart w:id="107" w:name="_Toc201932453"/>
      <w:r>
        <w:rPr>
          <w:rFonts w:hint="eastAsia"/>
          <w:spacing w:val="105"/>
        </w:rPr>
        <w:lastRenderedPageBreak/>
        <w:t>参考文</w:t>
      </w:r>
      <w:r>
        <w:rPr>
          <w:rFonts w:hint="eastAsia"/>
        </w:rPr>
        <w:t>献</w:t>
      </w:r>
      <w:bookmarkEnd w:id="104"/>
      <w:bookmarkEnd w:id="105"/>
      <w:bookmarkEnd w:id="106"/>
      <w:bookmarkEnd w:id="107"/>
    </w:p>
    <w:p w14:paraId="1735DAF4" w14:textId="77777777" w:rsidR="005D56C2" w:rsidRDefault="00BC0401">
      <w:pPr>
        <w:pStyle w:val="affffffffffff2"/>
        <w:numPr>
          <w:ilvl w:val="0"/>
          <w:numId w:val="47"/>
        </w:numPr>
        <w:ind w:firstLineChars="0"/>
      </w:pPr>
      <w:bookmarkStart w:id="108" w:name="BookMark8"/>
      <w:bookmarkEnd w:id="103"/>
      <w:r>
        <w:rPr>
          <w:rFonts w:hint="eastAsia"/>
        </w:rPr>
        <w:t>GB/T 39401-2020 工业机器人</w:t>
      </w:r>
      <w:proofErr w:type="gramStart"/>
      <w:r>
        <w:rPr>
          <w:rFonts w:hint="eastAsia"/>
        </w:rPr>
        <w:t>云服务</w:t>
      </w:r>
      <w:proofErr w:type="gramEnd"/>
      <w:r>
        <w:rPr>
          <w:rFonts w:hint="eastAsia"/>
        </w:rPr>
        <w:t>平台数据交换</w:t>
      </w:r>
    </w:p>
    <w:p w14:paraId="081D75BF" w14:textId="77777777" w:rsidR="005D56C2" w:rsidRDefault="00BC0401">
      <w:pPr>
        <w:pStyle w:val="affffffffffff2"/>
        <w:numPr>
          <w:ilvl w:val="0"/>
          <w:numId w:val="47"/>
        </w:numPr>
        <w:ind w:firstLineChars="0"/>
      </w:pPr>
      <w:r>
        <w:rPr>
          <w:rFonts w:hint="eastAsia"/>
        </w:rPr>
        <w:t>GB/T 36625.3-2021 智慧城市　数据融合　第3部分：数据采集规范</w:t>
      </w:r>
    </w:p>
    <w:p w14:paraId="6D3ACF37" w14:textId="77777777" w:rsidR="005D56C2" w:rsidRDefault="00BC0401">
      <w:pPr>
        <w:pStyle w:val="affffffffffff2"/>
        <w:numPr>
          <w:ilvl w:val="0"/>
          <w:numId w:val="47"/>
        </w:numPr>
        <w:ind w:firstLineChars="0"/>
      </w:pPr>
      <w:r>
        <w:rPr>
          <w:rFonts w:hint="eastAsia"/>
        </w:rPr>
        <w:t>GB/T 41867-2022 信息技术 人工智能 术语</w:t>
      </w:r>
    </w:p>
    <w:p w14:paraId="042C5EFB" w14:textId="77777777" w:rsidR="005D56C2" w:rsidRDefault="00BC0401">
      <w:pPr>
        <w:pStyle w:val="affffffffffff2"/>
        <w:numPr>
          <w:ilvl w:val="0"/>
          <w:numId w:val="47"/>
        </w:numPr>
        <w:ind w:firstLineChars="0"/>
      </w:pPr>
      <w:r>
        <w:rPr>
          <w:rFonts w:hint="eastAsia"/>
        </w:rPr>
        <w:t>GB/T 42127-2022 智能制造 工业数据 采集规范</w:t>
      </w:r>
    </w:p>
    <w:p w14:paraId="3544692C" w14:textId="77777777" w:rsidR="005D56C2" w:rsidRDefault="00BC0401">
      <w:pPr>
        <w:pStyle w:val="affffffffffff2"/>
        <w:numPr>
          <w:ilvl w:val="0"/>
          <w:numId w:val="47"/>
        </w:numPr>
        <w:ind w:firstLineChars="0"/>
      </w:pPr>
      <w:r>
        <w:t>ISO 8373-2021 Robotics -Vocabulary</w:t>
      </w:r>
    </w:p>
    <w:p w14:paraId="1C839A59" w14:textId="77777777" w:rsidR="005D56C2" w:rsidRDefault="00BC0401">
      <w:pPr>
        <w:pStyle w:val="affffffffffff2"/>
        <w:ind w:left="420" w:firstLineChars="0" w:firstLine="0"/>
        <w:jc w:val="center"/>
      </w:pPr>
      <w:r>
        <w:rPr>
          <w:noProof/>
        </w:rPr>
        <w:drawing>
          <wp:inline distT="0" distB="0" distL="0" distR="0" wp14:anchorId="77A6859C" wp14:editId="4A60A536">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8"/>
    </w:p>
    <w:sectPr w:rsidR="005D56C2">
      <w:pgSz w:w="11906" w:h="16838"/>
      <w:pgMar w:top="1928" w:right="1134" w:bottom="1134" w:left="1134" w:header="1418" w:footer="1134" w:gutter="284"/>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1651D" w14:textId="77777777" w:rsidR="008E5C28" w:rsidRDefault="008E5C28">
      <w:pPr>
        <w:spacing w:line="240" w:lineRule="auto"/>
      </w:pPr>
      <w:r>
        <w:separator/>
      </w:r>
    </w:p>
  </w:endnote>
  <w:endnote w:type="continuationSeparator" w:id="0">
    <w:p w14:paraId="1C588113" w14:textId="77777777" w:rsidR="008E5C28" w:rsidRDefault="008E5C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5B7B8" w14:textId="77777777" w:rsidR="005D56C2" w:rsidRDefault="00BC0401">
    <w:pPr>
      <w:pStyle w:val="affff2"/>
      <w:jc w:val="left"/>
    </w:pPr>
    <w:r>
      <w:fldChar w:fldCharType="begin"/>
    </w:r>
    <w:r>
      <w:instrText>PAGE   \* MERGEFORMAT</w:instrText>
    </w:r>
    <w:r>
      <w:fldChar w:fldCharType="separate"/>
    </w:r>
    <w:r w:rsidR="00FE7679" w:rsidRPr="00FE7679">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53487" w14:textId="77777777" w:rsidR="005D56C2" w:rsidRDefault="005D56C2">
    <w:pPr>
      <w:pStyle w:val="affff2"/>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F362C" w14:textId="77777777" w:rsidR="005D56C2" w:rsidRDefault="00BC0401">
    <w:pPr>
      <w:pStyle w:val="afffffa"/>
    </w:pPr>
    <w:r>
      <w:fldChar w:fldCharType="begin"/>
    </w:r>
    <w:r>
      <w:instrText>PAGE   \* MERGEFORMAT</w:instrText>
    </w:r>
    <w:r>
      <w:fldChar w:fldCharType="separate"/>
    </w:r>
    <w:r w:rsidR="00FE7679" w:rsidRPr="00FE7679">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C1DF7" w14:textId="77777777" w:rsidR="008E5C28" w:rsidRDefault="008E5C28">
      <w:pPr>
        <w:spacing w:line="240" w:lineRule="auto"/>
      </w:pPr>
      <w:r>
        <w:separator/>
      </w:r>
    </w:p>
  </w:footnote>
  <w:footnote w:type="continuationSeparator" w:id="0">
    <w:p w14:paraId="1236EB3F" w14:textId="77777777" w:rsidR="008E5C28" w:rsidRDefault="008E5C2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8FA75" w14:textId="056A6126" w:rsidR="00CF3841" w:rsidRDefault="009047A9" w:rsidP="00CF1D93">
    <w:pPr>
      <w:pStyle w:val="affffff2"/>
      <w:jc w:val="left"/>
      <w:rPr>
        <w:rFonts w:hint="eastAsia"/>
      </w:rPr>
    </w:pPr>
    <w:r>
      <w:t>DB4403/T XXX</w:t>
    </w:r>
    <w:r>
      <w:rPr>
        <w:rFonts w:hint="eastAsia"/>
      </w:rPr>
      <w:t>—</w:t>
    </w:r>
    <w: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B7E9C" w14:textId="319489D1" w:rsidR="005D56C2" w:rsidRDefault="00CF3841" w:rsidP="00CF1D93">
    <w:pPr>
      <w:pStyle w:val="affff4"/>
      <w:ind w:firstLineChars="3500" w:firstLine="7350"/>
      <w:rPr>
        <w:rFonts w:hint="eastAsia"/>
      </w:rPr>
    </w:pPr>
    <w:r w:rsidRPr="009047A9">
      <w:t>DB</w:t>
    </w:r>
    <w:r w:rsidR="009047A9" w:rsidRPr="009047A9">
      <w:t xml:space="preserve"> </w:t>
    </w:r>
    <w:r w:rsidRPr="009047A9">
      <w:t>4403/T XXX—2025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45159" w14:textId="77777777" w:rsidR="005D56C2" w:rsidRDefault="005D56C2" w:rsidP="00CF1D93">
    <w:pPr>
      <w:pStyle w:val="affff4"/>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B8C92" w14:textId="38F77F85" w:rsidR="005D56C2" w:rsidRDefault="00CF1D93" w:rsidP="00CF1D93">
    <w:pPr>
      <w:pStyle w:val="affff4"/>
    </w:pPr>
    <w:r>
      <w:t xml:space="preserve">   </w:t>
    </w:r>
    <w:r w:rsidR="00BC0401">
      <w:t>DB</w:t>
    </w:r>
    <w:ins w:id="14" w:author="Jiang Yuanjie (AIRS)" w:date="2025-06-27T16:14:00Z">
      <w:r>
        <w:t xml:space="preserve"> </w:t>
      </w:r>
    </w:ins>
    <w:r w:rsidR="00BC0401">
      <w:t>4403/T XXX—2025</w:t>
    </w:r>
    <w:ins w:id="15" w:author="Jiang Yuanjie (AIRS)" w:date="2025-06-27T16:14:00Z">
      <w:r>
        <w:t xml:space="preserve">                </w:t>
      </w:r>
    </w:ins>
    <w:r w:rsidR="009047A9">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37ABC" w14:textId="5C8C2325" w:rsidR="00CF1D93" w:rsidRDefault="00CF1D93" w:rsidP="00CF1D93">
    <w:pPr>
      <w:pStyle w:val="affff4"/>
    </w:pPr>
    <w:r>
      <w:t xml:space="preserve">DB 4403/T XXX—2025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3BBF5" w14:textId="59273CEF" w:rsidR="005D56C2" w:rsidRDefault="00BC0401">
    <w:pPr>
      <w:pStyle w:val="affffff2"/>
    </w:pPr>
    <w:r>
      <w:t>DB</w:t>
    </w:r>
    <w:r w:rsidR="009047A9">
      <w:t xml:space="preserve"> </w:t>
    </w:r>
    <w:r>
      <w:t>4403/T XXX</w:t>
    </w:r>
    <w:r>
      <w:rPr>
        <w:rFonts w:hint="eastAsia"/>
      </w:rPr>
      <w:t>—</w:t>
    </w:r>
    <w: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lvl w:ilvl="0">
      <w:start w:val="1"/>
      <w:numFmt w:val="decimal"/>
      <w:pStyle w:val="a"/>
      <w:suff w:val="nothing"/>
      <w:lvlText w:val="%1　"/>
      <w:lvlJc w:val="left"/>
      <w:pPr>
        <w:ind w:left="7230" w:firstLine="0"/>
      </w:pPr>
      <w:rPr>
        <w:rFonts w:ascii="黑体" w:eastAsia="黑体" w:hAnsi="Times New Roman" w:hint="eastAsia"/>
        <w:b w:val="0"/>
        <w:i w:val="0"/>
        <w:sz w:val="21"/>
        <w:szCs w:val="21"/>
      </w:rPr>
    </w:lvl>
    <w:lvl w:ilvl="1">
      <w:start w:val="1"/>
      <w:numFmt w:val="decimal"/>
      <w:pStyle w:val="a0"/>
      <w:suff w:val="nothing"/>
      <w:lvlText w:val="%1.%2　"/>
      <w:lvlJc w:val="left"/>
      <w:pPr>
        <w:ind w:left="2127" w:firstLine="0"/>
      </w:pPr>
      <w:rPr>
        <w:rFonts w:ascii="黑体" w:eastAsia="黑体" w:hAnsi="Times New Roman" w:cs="Times New Roman" w:hint="eastAsia"/>
        <w:b w:val="0"/>
        <w:bCs w:val="0"/>
        <w:i w:val="0"/>
        <w:iCs w:val="0"/>
        <w:caps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284"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02837933"/>
    <w:multiLevelType w:val="multilevel"/>
    <w:tmpl w:val="02837933"/>
    <w:lvl w:ilvl="0">
      <w:start w:val="1"/>
      <w:numFmt w:val="decimal"/>
      <w:pStyle w:val="a1"/>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2"/>
      <w:suff w:val="nothing"/>
      <w:lvlText w:val="%1%2.%3　"/>
      <w:lvlJc w:val="left"/>
      <w:pPr>
        <w:ind w:left="0" w:firstLine="0"/>
      </w:pPr>
    </w:lvl>
    <w:lvl w:ilvl="3">
      <w:start w:val="1"/>
      <w:numFmt w:val="decimal"/>
      <w:pStyle w:val="a3"/>
      <w:suff w:val="nothing"/>
      <w:lvlText w:val="%1%2.%3.%4　"/>
      <w:lvlJc w:val="left"/>
      <w:pPr>
        <w:ind w:left="0" w:firstLine="0"/>
      </w:pPr>
    </w:lvl>
    <w:lvl w:ilvl="4">
      <w:start w:val="1"/>
      <w:numFmt w:val="decimal"/>
      <w:pStyle w:val="a4"/>
      <w:suff w:val="nothing"/>
      <w:lvlText w:val="%1%2.%3.%4.%5　"/>
      <w:lvlJc w:val="left"/>
      <w:pPr>
        <w:ind w:left="0" w:firstLine="0"/>
      </w:pPr>
    </w:lvl>
    <w:lvl w:ilvl="5">
      <w:start w:val="1"/>
      <w:numFmt w:val="decimal"/>
      <w:pStyle w:val="a5"/>
      <w:suff w:val="nothing"/>
      <w:lvlText w:val="%1%2.%3.%4.%5.%6　"/>
      <w:lvlJc w:val="left"/>
      <w:pPr>
        <w:ind w:left="0" w:firstLine="0"/>
      </w:pPr>
    </w:lvl>
    <w:lvl w:ilvl="6">
      <w:start w:val="1"/>
      <w:numFmt w:val="decimal"/>
      <w:pStyle w:val="a6"/>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7"/>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8"/>
      <w:lvlText w:val="%1"/>
      <w:lvlJc w:val="left"/>
      <w:pPr>
        <w:ind w:left="425" w:hanging="425"/>
      </w:pPr>
      <w:rPr>
        <w:rFonts w:hint="eastAsia"/>
      </w:rPr>
    </w:lvl>
    <w:lvl w:ilvl="1">
      <w:start w:val="1"/>
      <w:numFmt w:val="decimal"/>
      <w:pStyle w:val="a9"/>
      <w:suff w:val="nothing"/>
      <w:lvlText w:val="%10.%2 "/>
      <w:lvlJc w:val="left"/>
      <w:pPr>
        <w:ind w:left="0" w:firstLine="0"/>
      </w:pPr>
      <w:rPr>
        <w:rFonts w:ascii="黑体" w:eastAsia="黑体" w:hAnsiTheme="minorHAnsi" w:hint="eastAsia"/>
        <w:b w:val="0"/>
        <w:i w:val="0"/>
        <w:sz w:val="21"/>
      </w:rPr>
    </w:lvl>
    <w:lvl w:ilvl="2">
      <w:start w:val="1"/>
      <w:numFmt w:val="decimal"/>
      <w:pStyle w:val="aa"/>
      <w:suff w:val="nothing"/>
      <w:lvlText w:val="%10.%2.%3 "/>
      <w:lvlJc w:val="left"/>
      <w:pPr>
        <w:ind w:left="0" w:firstLine="0"/>
      </w:pPr>
      <w:rPr>
        <w:rFonts w:ascii="黑体" w:eastAsia="黑体" w:hAnsiTheme="minorHAnsi" w:hint="eastAsia"/>
        <w:b w:val="0"/>
        <w:i w:val="0"/>
        <w:sz w:val="21"/>
      </w:rPr>
    </w:lvl>
    <w:lvl w:ilvl="3">
      <w:start w:val="1"/>
      <w:numFmt w:val="decimal"/>
      <w:pStyle w:val="ab"/>
      <w:suff w:val="nothing"/>
      <w:lvlText w:val="%10.%2.%3.%4 "/>
      <w:lvlJc w:val="left"/>
      <w:pPr>
        <w:ind w:left="0" w:firstLine="0"/>
      </w:pPr>
      <w:rPr>
        <w:rFonts w:ascii="黑体" w:eastAsia="黑体" w:hAnsiTheme="minorHAnsi" w:hint="eastAsia"/>
        <w:b w:val="0"/>
        <w:i w:val="0"/>
        <w:sz w:val="21"/>
      </w:rPr>
    </w:lvl>
    <w:lvl w:ilvl="4">
      <w:start w:val="1"/>
      <w:numFmt w:val="decimal"/>
      <w:pStyle w:val="ac"/>
      <w:suff w:val="nothing"/>
      <w:lvlText w:val="%10.%2.%3.%4.%5 "/>
      <w:lvlJc w:val="left"/>
      <w:pPr>
        <w:ind w:left="0" w:firstLine="0"/>
      </w:pPr>
      <w:rPr>
        <w:rFonts w:ascii="黑体" w:eastAsia="黑体" w:hAnsiTheme="minorHAnsi" w:hint="eastAsia"/>
        <w:b w:val="0"/>
        <w:i w:val="0"/>
        <w:sz w:val="21"/>
      </w:rPr>
    </w:lvl>
    <w:lvl w:ilvl="5">
      <w:start w:val="1"/>
      <w:numFmt w:val="decimal"/>
      <w:pStyle w:val="ad"/>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e"/>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f"/>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f0"/>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1"/>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2"/>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11C4D2B"/>
    <w:multiLevelType w:val="multilevel"/>
    <w:tmpl w:val="311C4D2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135FD6"/>
    <w:multiLevelType w:val="singleLevel"/>
    <w:tmpl w:val="44135FD6"/>
    <w:lvl w:ilvl="0">
      <w:start w:val="1"/>
      <w:numFmt w:val="decimal"/>
      <w:suff w:val="space"/>
      <w:lvlText w:val="[%1]"/>
      <w:lvlJc w:val="left"/>
    </w:lvl>
  </w:abstractNum>
  <w:abstractNum w:abstractNumId="15"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ascii="宋体" w:eastAsia="宋体" w:hAnsi="Times New Roman"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ascii="宋体" w:eastAsia="宋体" w:hAnsi="Times New Roman" w:cs="Times New Roman"/>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6"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8"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0"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4"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5"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7"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9"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283"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0"/>
      <w:suff w:val="nothing"/>
      <w:lvlText w:val="%1%2.%3.%4　"/>
      <w:lvlJc w:val="left"/>
      <w:pPr>
        <w:ind w:left="567"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1" w15:restartNumberingAfterBreak="0">
    <w:nsid w:val="6DBF04F4"/>
    <w:multiLevelType w:val="multilevel"/>
    <w:tmpl w:val="6DBF04F4"/>
    <w:lvl w:ilvl="0">
      <w:start w:val="1"/>
      <w:numFmt w:val="none"/>
      <w:pStyle w:val="afff4"/>
      <w:lvlText w:val="%1注："/>
      <w:lvlJc w:val="left"/>
      <w:pPr>
        <w:ind w:left="799" w:hanging="374"/>
      </w:pPr>
      <w:rPr>
        <w:rFonts w:ascii="黑体" w:eastAsia="黑体" w:hint="eastAsia"/>
        <w:b w:val="0"/>
        <w:i w:val="0"/>
        <w:sz w:val="18"/>
      </w:rPr>
    </w:lvl>
    <w:lvl w:ilvl="1">
      <w:start w:val="1"/>
      <w:numFmt w:val="lowerLetter"/>
      <w:lvlText w:val="%2)"/>
      <w:lvlJc w:val="left"/>
      <w:pPr>
        <w:tabs>
          <w:tab w:val="left" w:pos="1061"/>
        </w:tabs>
        <w:ind w:left="647" w:hanging="363"/>
      </w:pPr>
      <w:rPr>
        <w:rFonts w:hint="eastAsia"/>
      </w:rPr>
    </w:lvl>
    <w:lvl w:ilvl="2">
      <w:start w:val="1"/>
      <w:numFmt w:val="lowerRoman"/>
      <w:lvlText w:val="%3."/>
      <w:lvlJc w:val="right"/>
      <w:pPr>
        <w:tabs>
          <w:tab w:val="left" w:pos="1061"/>
        </w:tabs>
        <w:ind w:left="647" w:hanging="363"/>
      </w:pPr>
      <w:rPr>
        <w:rFonts w:hint="eastAsia"/>
      </w:rPr>
    </w:lvl>
    <w:lvl w:ilvl="3">
      <w:start w:val="1"/>
      <w:numFmt w:val="decimal"/>
      <w:lvlText w:val="%4."/>
      <w:lvlJc w:val="left"/>
      <w:pPr>
        <w:tabs>
          <w:tab w:val="left" w:pos="1061"/>
        </w:tabs>
        <w:ind w:left="647" w:hanging="363"/>
      </w:pPr>
      <w:rPr>
        <w:rFonts w:hint="eastAsia"/>
      </w:rPr>
    </w:lvl>
    <w:lvl w:ilvl="4">
      <w:start w:val="1"/>
      <w:numFmt w:val="lowerLetter"/>
      <w:lvlText w:val="%5)"/>
      <w:lvlJc w:val="left"/>
      <w:pPr>
        <w:tabs>
          <w:tab w:val="left" w:pos="1061"/>
        </w:tabs>
        <w:ind w:left="647" w:hanging="363"/>
      </w:pPr>
      <w:rPr>
        <w:rFonts w:hint="eastAsia"/>
      </w:rPr>
    </w:lvl>
    <w:lvl w:ilvl="5">
      <w:start w:val="1"/>
      <w:numFmt w:val="lowerRoman"/>
      <w:lvlText w:val="%6."/>
      <w:lvlJc w:val="right"/>
      <w:pPr>
        <w:tabs>
          <w:tab w:val="left" w:pos="1061"/>
        </w:tabs>
        <w:ind w:left="647" w:hanging="363"/>
      </w:pPr>
      <w:rPr>
        <w:rFonts w:hint="eastAsia"/>
      </w:rPr>
    </w:lvl>
    <w:lvl w:ilvl="6">
      <w:start w:val="1"/>
      <w:numFmt w:val="decimal"/>
      <w:lvlText w:val="%7."/>
      <w:lvlJc w:val="left"/>
      <w:pPr>
        <w:tabs>
          <w:tab w:val="left" w:pos="1061"/>
        </w:tabs>
        <w:ind w:left="647" w:hanging="363"/>
      </w:pPr>
      <w:rPr>
        <w:rFonts w:hint="eastAsia"/>
      </w:rPr>
    </w:lvl>
    <w:lvl w:ilvl="7">
      <w:start w:val="1"/>
      <w:numFmt w:val="lowerLetter"/>
      <w:lvlText w:val="%8)"/>
      <w:lvlJc w:val="left"/>
      <w:pPr>
        <w:tabs>
          <w:tab w:val="left" w:pos="1061"/>
        </w:tabs>
        <w:ind w:left="647" w:hanging="363"/>
      </w:pPr>
      <w:rPr>
        <w:rFonts w:hint="eastAsia"/>
      </w:rPr>
    </w:lvl>
    <w:lvl w:ilvl="8">
      <w:start w:val="1"/>
      <w:numFmt w:val="lowerRoman"/>
      <w:lvlText w:val="%9."/>
      <w:lvlJc w:val="right"/>
      <w:pPr>
        <w:tabs>
          <w:tab w:val="left" w:pos="1061"/>
        </w:tabs>
        <w:ind w:left="647" w:hanging="363"/>
      </w:pPr>
      <w:rPr>
        <w:rFonts w:hint="eastAsia"/>
      </w:rPr>
    </w:lvl>
  </w:abstractNum>
  <w:abstractNum w:abstractNumId="32"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3"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30"/>
  </w:num>
  <w:num w:numId="3">
    <w:abstractNumId w:val="6"/>
  </w:num>
  <w:num w:numId="4">
    <w:abstractNumId w:val="26"/>
  </w:num>
  <w:num w:numId="5">
    <w:abstractNumId w:val="21"/>
  </w:num>
  <w:num w:numId="6">
    <w:abstractNumId w:val="16"/>
  </w:num>
  <w:num w:numId="7">
    <w:abstractNumId w:val="9"/>
  </w:num>
  <w:num w:numId="8">
    <w:abstractNumId w:val="4"/>
  </w:num>
  <w:num w:numId="9">
    <w:abstractNumId w:val="10"/>
  </w:num>
  <w:num w:numId="10">
    <w:abstractNumId w:val="19"/>
  </w:num>
  <w:num w:numId="11">
    <w:abstractNumId w:val="28"/>
  </w:num>
  <w:num w:numId="12">
    <w:abstractNumId w:val="13"/>
  </w:num>
  <w:num w:numId="13">
    <w:abstractNumId w:val="15"/>
  </w:num>
  <w:num w:numId="14">
    <w:abstractNumId w:val="8"/>
  </w:num>
  <w:num w:numId="15">
    <w:abstractNumId w:val="22"/>
  </w:num>
  <w:num w:numId="16">
    <w:abstractNumId w:val="24"/>
  </w:num>
  <w:num w:numId="17">
    <w:abstractNumId w:val="20"/>
  </w:num>
  <w:num w:numId="18">
    <w:abstractNumId w:val="32"/>
  </w:num>
  <w:num w:numId="19">
    <w:abstractNumId w:val="18"/>
  </w:num>
  <w:num w:numId="20">
    <w:abstractNumId w:val="2"/>
  </w:num>
  <w:num w:numId="21">
    <w:abstractNumId w:val="11"/>
  </w:num>
  <w:num w:numId="22">
    <w:abstractNumId w:val="33"/>
  </w:num>
  <w:num w:numId="23">
    <w:abstractNumId w:val="23"/>
  </w:num>
  <w:num w:numId="24">
    <w:abstractNumId w:val="7"/>
  </w:num>
  <w:num w:numId="25">
    <w:abstractNumId w:val="29"/>
  </w:num>
  <w:num w:numId="26">
    <w:abstractNumId w:val="31"/>
  </w:num>
  <w:num w:numId="27">
    <w:abstractNumId w:val="3"/>
  </w:num>
  <w:num w:numId="28">
    <w:abstractNumId w:val="5"/>
  </w:num>
  <w:num w:numId="29">
    <w:abstractNumId w:val="17"/>
  </w:num>
  <w:num w:numId="30">
    <w:abstractNumId w:val="27"/>
  </w:num>
  <w:num w:numId="31">
    <w:abstractNumId w:val="25"/>
  </w:num>
  <w:num w:numId="32">
    <w:abstractNumId w:val="0"/>
  </w:num>
  <w:num w:numId="33">
    <w:abstractNumId w:val="12"/>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ang Yuanjie (AIRS)">
    <w15:presenceInfo w15:providerId="AD" w15:userId="S-1-5-21-1739299922-1276963164-2591315638-634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FlMDliZDg4NmQxN2IwYTg3ZGY5NTVmODc1MDUzMTUifQ=="/>
  </w:docVars>
  <w:rsids>
    <w:rsidRoot w:val="00D762AE"/>
    <w:rsid w:val="0000040A"/>
    <w:rsid w:val="000006E0"/>
    <w:rsid w:val="00000A94"/>
    <w:rsid w:val="00001758"/>
    <w:rsid w:val="00001972"/>
    <w:rsid w:val="00001D9A"/>
    <w:rsid w:val="0000215D"/>
    <w:rsid w:val="000044B2"/>
    <w:rsid w:val="00006AF2"/>
    <w:rsid w:val="00006C4D"/>
    <w:rsid w:val="00007B3A"/>
    <w:rsid w:val="000107E0"/>
    <w:rsid w:val="00011FDE"/>
    <w:rsid w:val="00012FFD"/>
    <w:rsid w:val="00013654"/>
    <w:rsid w:val="00014162"/>
    <w:rsid w:val="00014340"/>
    <w:rsid w:val="00015F3F"/>
    <w:rsid w:val="00016A9C"/>
    <w:rsid w:val="000173C8"/>
    <w:rsid w:val="00022184"/>
    <w:rsid w:val="00022762"/>
    <w:rsid w:val="000238E0"/>
    <w:rsid w:val="000249DB"/>
    <w:rsid w:val="0002595E"/>
    <w:rsid w:val="000303C3"/>
    <w:rsid w:val="000331D3"/>
    <w:rsid w:val="00033A14"/>
    <w:rsid w:val="00033C71"/>
    <w:rsid w:val="000346A5"/>
    <w:rsid w:val="000359C3"/>
    <w:rsid w:val="00035A7D"/>
    <w:rsid w:val="000365ED"/>
    <w:rsid w:val="0003753E"/>
    <w:rsid w:val="0004249A"/>
    <w:rsid w:val="00043282"/>
    <w:rsid w:val="00044286"/>
    <w:rsid w:val="0004665B"/>
    <w:rsid w:val="0004696C"/>
    <w:rsid w:val="0004770B"/>
    <w:rsid w:val="00047EF8"/>
    <w:rsid w:val="00047F28"/>
    <w:rsid w:val="000503AA"/>
    <w:rsid w:val="000506A1"/>
    <w:rsid w:val="00050960"/>
    <w:rsid w:val="000515DD"/>
    <w:rsid w:val="0005265A"/>
    <w:rsid w:val="000539DD"/>
    <w:rsid w:val="00053BD3"/>
    <w:rsid w:val="000556ED"/>
    <w:rsid w:val="00055FE2"/>
    <w:rsid w:val="0005616F"/>
    <w:rsid w:val="000569EA"/>
    <w:rsid w:val="00060C2E"/>
    <w:rsid w:val="00061033"/>
    <w:rsid w:val="000613C9"/>
    <w:rsid w:val="000619E9"/>
    <w:rsid w:val="0006205B"/>
    <w:rsid w:val="000622D4"/>
    <w:rsid w:val="0006357D"/>
    <w:rsid w:val="00066DF3"/>
    <w:rsid w:val="00067F1E"/>
    <w:rsid w:val="00071CC0"/>
    <w:rsid w:val="00073386"/>
    <w:rsid w:val="00073C8C"/>
    <w:rsid w:val="00077B64"/>
    <w:rsid w:val="00080A1C"/>
    <w:rsid w:val="00082317"/>
    <w:rsid w:val="000823FC"/>
    <w:rsid w:val="00083D2C"/>
    <w:rsid w:val="00084C4C"/>
    <w:rsid w:val="00086AA1"/>
    <w:rsid w:val="00087A77"/>
    <w:rsid w:val="00090CA6"/>
    <w:rsid w:val="00091A37"/>
    <w:rsid w:val="0009268F"/>
    <w:rsid w:val="00092B8A"/>
    <w:rsid w:val="00092FB0"/>
    <w:rsid w:val="000934C5"/>
    <w:rsid w:val="00093D25"/>
    <w:rsid w:val="00093DAB"/>
    <w:rsid w:val="00093FC8"/>
    <w:rsid w:val="00094D73"/>
    <w:rsid w:val="00096D63"/>
    <w:rsid w:val="000A0B60"/>
    <w:rsid w:val="000A0EB8"/>
    <w:rsid w:val="000A19FC"/>
    <w:rsid w:val="000A296B"/>
    <w:rsid w:val="000A7311"/>
    <w:rsid w:val="000B0599"/>
    <w:rsid w:val="000B060F"/>
    <w:rsid w:val="000B1592"/>
    <w:rsid w:val="000B1D47"/>
    <w:rsid w:val="000B1FF2"/>
    <w:rsid w:val="000B3CDA"/>
    <w:rsid w:val="000B6A0B"/>
    <w:rsid w:val="000C0F6C"/>
    <w:rsid w:val="000C11DB"/>
    <w:rsid w:val="000C1492"/>
    <w:rsid w:val="000C1FF9"/>
    <w:rsid w:val="000C261E"/>
    <w:rsid w:val="000C2FBD"/>
    <w:rsid w:val="000C47D4"/>
    <w:rsid w:val="000C4B41"/>
    <w:rsid w:val="000C57D6"/>
    <w:rsid w:val="000C6362"/>
    <w:rsid w:val="000C7666"/>
    <w:rsid w:val="000D0A9C"/>
    <w:rsid w:val="000D1795"/>
    <w:rsid w:val="000D329A"/>
    <w:rsid w:val="000D3C63"/>
    <w:rsid w:val="000D4B9C"/>
    <w:rsid w:val="000D4D83"/>
    <w:rsid w:val="000D4EB6"/>
    <w:rsid w:val="000D575B"/>
    <w:rsid w:val="000D5EB4"/>
    <w:rsid w:val="000D66A1"/>
    <w:rsid w:val="000D753B"/>
    <w:rsid w:val="000D7BEE"/>
    <w:rsid w:val="000E4C9E"/>
    <w:rsid w:val="000E51EC"/>
    <w:rsid w:val="000E6FD7"/>
    <w:rsid w:val="000F06E1"/>
    <w:rsid w:val="000F0E3C"/>
    <w:rsid w:val="000F125C"/>
    <w:rsid w:val="000F19D5"/>
    <w:rsid w:val="000F3F09"/>
    <w:rsid w:val="000F4AEA"/>
    <w:rsid w:val="000F5BE8"/>
    <w:rsid w:val="000F633F"/>
    <w:rsid w:val="000F67E9"/>
    <w:rsid w:val="000F6F04"/>
    <w:rsid w:val="000F7540"/>
    <w:rsid w:val="00101A12"/>
    <w:rsid w:val="00102540"/>
    <w:rsid w:val="00104926"/>
    <w:rsid w:val="001113D3"/>
    <w:rsid w:val="00113B1E"/>
    <w:rsid w:val="00115AA7"/>
    <w:rsid w:val="0011711C"/>
    <w:rsid w:val="0012021E"/>
    <w:rsid w:val="0012059C"/>
    <w:rsid w:val="0012366E"/>
    <w:rsid w:val="0012458F"/>
    <w:rsid w:val="00124E4F"/>
    <w:rsid w:val="00124E89"/>
    <w:rsid w:val="001260B7"/>
    <w:rsid w:val="001265CB"/>
    <w:rsid w:val="001321C6"/>
    <w:rsid w:val="001325C4"/>
    <w:rsid w:val="00133010"/>
    <w:rsid w:val="001338EE"/>
    <w:rsid w:val="00133AAE"/>
    <w:rsid w:val="00134806"/>
    <w:rsid w:val="00135323"/>
    <w:rsid w:val="001356C4"/>
    <w:rsid w:val="001378D5"/>
    <w:rsid w:val="0014024B"/>
    <w:rsid w:val="00141114"/>
    <w:rsid w:val="00142969"/>
    <w:rsid w:val="001446C2"/>
    <w:rsid w:val="001457E7"/>
    <w:rsid w:val="00145D9D"/>
    <w:rsid w:val="00146388"/>
    <w:rsid w:val="00147948"/>
    <w:rsid w:val="001529E5"/>
    <w:rsid w:val="00153C7E"/>
    <w:rsid w:val="00154F5B"/>
    <w:rsid w:val="00156B25"/>
    <w:rsid w:val="00156E1A"/>
    <w:rsid w:val="00157021"/>
    <w:rsid w:val="0015722D"/>
    <w:rsid w:val="00157894"/>
    <w:rsid w:val="00157B55"/>
    <w:rsid w:val="00162123"/>
    <w:rsid w:val="001642FA"/>
    <w:rsid w:val="001649EB"/>
    <w:rsid w:val="00164BAF"/>
    <w:rsid w:val="00164C11"/>
    <w:rsid w:val="00164FA8"/>
    <w:rsid w:val="00165065"/>
    <w:rsid w:val="00165434"/>
    <w:rsid w:val="0016580B"/>
    <w:rsid w:val="00165F49"/>
    <w:rsid w:val="00166B88"/>
    <w:rsid w:val="0016770A"/>
    <w:rsid w:val="00170804"/>
    <w:rsid w:val="001708E9"/>
    <w:rsid w:val="001727E2"/>
    <w:rsid w:val="0017340B"/>
    <w:rsid w:val="00173FB1"/>
    <w:rsid w:val="00176DFD"/>
    <w:rsid w:val="00183C15"/>
    <w:rsid w:val="00184618"/>
    <w:rsid w:val="00184D9E"/>
    <w:rsid w:val="001852C9"/>
    <w:rsid w:val="00190087"/>
    <w:rsid w:val="001913C4"/>
    <w:rsid w:val="0019149E"/>
    <w:rsid w:val="00191F2B"/>
    <w:rsid w:val="0019348F"/>
    <w:rsid w:val="00193A07"/>
    <w:rsid w:val="00194C95"/>
    <w:rsid w:val="00195C34"/>
    <w:rsid w:val="00196EF5"/>
    <w:rsid w:val="001A1A53"/>
    <w:rsid w:val="001A234A"/>
    <w:rsid w:val="001A4CF3"/>
    <w:rsid w:val="001A5353"/>
    <w:rsid w:val="001B0260"/>
    <w:rsid w:val="001B06E8"/>
    <w:rsid w:val="001B2CFE"/>
    <w:rsid w:val="001B6C86"/>
    <w:rsid w:val="001B6F13"/>
    <w:rsid w:val="001B71D0"/>
    <w:rsid w:val="001B71EE"/>
    <w:rsid w:val="001C04A8"/>
    <w:rsid w:val="001C2547"/>
    <w:rsid w:val="001C2C03"/>
    <w:rsid w:val="001C32A4"/>
    <w:rsid w:val="001C42F7"/>
    <w:rsid w:val="001C464F"/>
    <w:rsid w:val="001C49E5"/>
    <w:rsid w:val="001C5043"/>
    <w:rsid w:val="001C5E27"/>
    <w:rsid w:val="001C6457"/>
    <w:rsid w:val="001C680C"/>
    <w:rsid w:val="001C712A"/>
    <w:rsid w:val="001C7FEA"/>
    <w:rsid w:val="001D03F0"/>
    <w:rsid w:val="001D0499"/>
    <w:rsid w:val="001D0BBE"/>
    <w:rsid w:val="001D0ED4"/>
    <w:rsid w:val="001D212F"/>
    <w:rsid w:val="001D29D7"/>
    <w:rsid w:val="001D2DE7"/>
    <w:rsid w:val="001D411C"/>
    <w:rsid w:val="001D48D5"/>
    <w:rsid w:val="001E0CE2"/>
    <w:rsid w:val="001E1B6A"/>
    <w:rsid w:val="001E242F"/>
    <w:rsid w:val="001E2484"/>
    <w:rsid w:val="001E3CC4"/>
    <w:rsid w:val="001E4882"/>
    <w:rsid w:val="001E6387"/>
    <w:rsid w:val="001E73AB"/>
    <w:rsid w:val="001F092D"/>
    <w:rsid w:val="001F143A"/>
    <w:rsid w:val="001F1605"/>
    <w:rsid w:val="001F2508"/>
    <w:rsid w:val="001F3A9C"/>
    <w:rsid w:val="001F4816"/>
    <w:rsid w:val="001F4EE9"/>
    <w:rsid w:val="001F69B4"/>
    <w:rsid w:val="001F69B5"/>
    <w:rsid w:val="001F71EF"/>
    <w:rsid w:val="001F77C7"/>
    <w:rsid w:val="00200183"/>
    <w:rsid w:val="00200333"/>
    <w:rsid w:val="0020107D"/>
    <w:rsid w:val="00202AA4"/>
    <w:rsid w:val="002031F7"/>
    <w:rsid w:val="002040E6"/>
    <w:rsid w:val="0020430C"/>
    <w:rsid w:val="0020527B"/>
    <w:rsid w:val="00205F2C"/>
    <w:rsid w:val="00207B33"/>
    <w:rsid w:val="00207F8C"/>
    <w:rsid w:val="002101BD"/>
    <w:rsid w:val="0021064C"/>
    <w:rsid w:val="00210B15"/>
    <w:rsid w:val="00211F96"/>
    <w:rsid w:val="0021207B"/>
    <w:rsid w:val="00212AB5"/>
    <w:rsid w:val="002142EA"/>
    <w:rsid w:val="0021707C"/>
    <w:rsid w:val="002204BB"/>
    <w:rsid w:val="00221B79"/>
    <w:rsid w:val="00221C6B"/>
    <w:rsid w:val="00222189"/>
    <w:rsid w:val="00224498"/>
    <w:rsid w:val="002253A1"/>
    <w:rsid w:val="00225C61"/>
    <w:rsid w:val="00225CF8"/>
    <w:rsid w:val="0022794E"/>
    <w:rsid w:val="00233991"/>
    <w:rsid w:val="00233D64"/>
    <w:rsid w:val="0023482A"/>
    <w:rsid w:val="002349B0"/>
    <w:rsid w:val="002359CB"/>
    <w:rsid w:val="0024132C"/>
    <w:rsid w:val="002419A1"/>
    <w:rsid w:val="0024236C"/>
    <w:rsid w:val="00243540"/>
    <w:rsid w:val="0024497B"/>
    <w:rsid w:val="0024515B"/>
    <w:rsid w:val="00246021"/>
    <w:rsid w:val="0024666E"/>
    <w:rsid w:val="00247D03"/>
    <w:rsid w:val="00247F52"/>
    <w:rsid w:val="00250B25"/>
    <w:rsid w:val="00250BBE"/>
    <w:rsid w:val="002515C2"/>
    <w:rsid w:val="0025194F"/>
    <w:rsid w:val="00256DB1"/>
    <w:rsid w:val="00257399"/>
    <w:rsid w:val="0026148A"/>
    <w:rsid w:val="00262696"/>
    <w:rsid w:val="002635D6"/>
    <w:rsid w:val="00263D25"/>
    <w:rsid w:val="002640CF"/>
    <w:rsid w:val="002643C3"/>
    <w:rsid w:val="00264A0C"/>
    <w:rsid w:val="002652C3"/>
    <w:rsid w:val="002664D6"/>
    <w:rsid w:val="00266EEB"/>
    <w:rsid w:val="00266FE2"/>
    <w:rsid w:val="00267EF4"/>
    <w:rsid w:val="00270AF7"/>
    <w:rsid w:val="00270CB8"/>
    <w:rsid w:val="00272B08"/>
    <w:rsid w:val="00273D16"/>
    <w:rsid w:val="002771AC"/>
    <w:rsid w:val="00281BB8"/>
    <w:rsid w:val="00281E9E"/>
    <w:rsid w:val="00282405"/>
    <w:rsid w:val="00283EC6"/>
    <w:rsid w:val="00285170"/>
    <w:rsid w:val="00285361"/>
    <w:rsid w:val="00285806"/>
    <w:rsid w:val="00287E2F"/>
    <w:rsid w:val="00292D60"/>
    <w:rsid w:val="00293B30"/>
    <w:rsid w:val="00294D34"/>
    <w:rsid w:val="00294E3B"/>
    <w:rsid w:val="00295C72"/>
    <w:rsid w:val="00296193"/>
    <w:rsid w:val="00296C66"/>
    <w:rsid w:val="00296EBE"/>
    <w:rsid w:val="002974E3"/>
    <w:rsid w:val="002A084B"/>
    <w:rsid w:val="002A1260"/>
    <w:rsid w:val="002A1589"/>
    <w:rsid w:val="002A1608"/>
    <w:rsid w:val="002A25DC"/>
    <w:rsid w:val="002A3AAB"/>
    <w:rsid w:val="002A4CEA"/>
    <w:rsid w:val="002A5977"/>
    <w:rsid w:val="002A5A13"/>
    <w:rsid w:val="002A6D71"/>
    <w:rsid w:val="002A6F11"/>
    <w:rsid w:val="002A757F"/>
    <w:rsid w:val="002A7869"/>
    <w:rsid w:val="002A7F44"/>
    <w:rsid w:val="002B0C40"/>
    <w:rsid w:val="002B1966"/>
    <w:rsid w:val="002B1EC6"/>
    <w:rsid w:val="002B2B11"/>
    <w:rsid w:val="002B3AF8"/>
    <w:rsid w:val="002B4508"/>
    <w:rsid w:val="002B55BE"/>
    <w:rsid w:val="002B5779"/>
    <w:rsid w:val="002B7201"/>
    <w:rsid w:val="002B7332"/>
    <w:rsid w:val="002B7F51"/>
    <w:rsid w:val="002C09E7"/>
    <w:rsid w:val="002C1E06"/>
    <w:rsid w:val="002C1E1C"/>
    <w:rsid w:val="002C3F07"/>
    <w:rsid w:val="002C5278"/>
    <w:rsid w:val="002C7EBB"/>
    <w:rsid w:val="002D06C1"/>
    <w:rsid w:val="002D1B3D"/>
    <w:rsid w:val="002D38E4"/>
    <w:rsid w:val="002D42B5"/>
    <w:rsid w:val="002D4A25"/>
    <w:rsid w:val="002D4F1A"/>
    <w:rsid w:val="002D6EC6"/>
    <w:rsid w:val="002D79AC"/>
    <w:rsid w:val="002E039D"/>
    <w:rsid w:val="002E3C9B"/>
    <w:rsid w:val="002E4D5A"/>
    <w:rsid w:val="002E6326"/>
    <w:rsid w:val="002F30E0"/>
    <w:rsid w:val="002F35E4"/>
    <w:rsid w:val="002F3730"/>
    <w:rsid w:val="002F38E1"/>
    <w:rsid w:val="002F4FEB"/>
    <w:rsid w:val="002F795E"/>
    <w:rsid w:val="002F7AF6"/>
    <w:rsid w:val="00300E63"/>
    <w:rsid w:val="00302F5F"/>
    <w:rsid w:val="0030441D"/>
    <w:rsid w:val="00304959"/>
    <w:rsid w:val="00306063"/>
    <w:rsid w:val="00306310"/>
    <w:rsid w:val="0031088C"/>
    <w:rsid w:val="00310BBD"/>
    <w:rsid w:val="00312979"/>
    <w:rsid w:val="0031334A"/>
    <w:rsid w:val="00313B85"/>
    <w:rsid w:val="00316F20"/>
    <w:rsid w:val="00317988"/>
    <w:rsid w:val="003221B4"/>
    <w:rsid w:val="0032258D"/>
    <w:rsid w:val="00322E62"/>
    <w:rsid w:val="003246B0"/>
    <w:rsid w:val="00324D13"/>
    <w:rsid w:val="00324D2A"/>
    <w:rsid w:val="00324EAE"/>
    <w:rsid w:val="00324EDD"/>
    <w:rsid w:val="003331E4"/>
    <w:rsid w:val="00336C64"/>
    <w:rsid w:val="00337162"/>
    <w:rsid w:val="0034194F"/>
    <w:rsid w:val="003424E5"/>
    <w:rsid w:val="00343669"/>
    <w:rsid w:val="00344605"/>
    <w:rsid w:val="003474AA"/>
    <w:rsid w:val="00350D1D"/>
    <w:rsid w:val="00350FA2"/>
    <w:rsid w:val="003529FB"/>
    <w:rsid w:val="00352C83"/>
    <w:rsid w:val="00353622"/>
    <w:rsid w:val="0035403C"/>
    <w:rsid w:val="00356F57"/>
    <w:rsid w:val="003615D2"/>
    <w:rsid w:val="00362CBF"/>
    <w:rsid w:val="003639D2"/>
    <w:rsid w:val="0036429C"/>
    <w:rsid w:val="00364A53"/>
    <w:rsid w:val="00364B97"/>
    <w:rsid w:val="003654CB"/>
    <w:rsid w:val="00365AA9"/>
    <w:rsid w:val="00365F86"/>
    <w:rsid w:val="00365F87"/>
    <w:rsid w:val="00366E89"/>
    <w:rsid w:val="003705F4"/>
    <w:rsid w:val="00370D58"/>
    <w:rsid w:val="00371316"/>
    <w:rsid w:val="003731A4"/>
    <w:rsid w:val="0037345E"/>
    <w:rsid w:val="00376713"/>
    <w:rsid w:val="0037740F"/>
    <w:rsid w:val="003806E6"/>
    <w:rsid w:val="00381815"/>
    <w:rsid w:val="003819AF"/>
    <w:rsid w:val="003820E9"/>
    <w:rsid w:val="00382DE7"/>
    <w:rsid w:val="003839E0"/>
    <w:rsid w:val="00384FFC"/>
    <w:rsid w:val="00386CF4"/>
    <w:rsid w:val="003872FC"/>
    <w:rsid w:val="00387A3E"/>
    <w:rsid w:val="00387ADC"/>
    <w:rsid w:val="00387D7B"/>
    <w:rsid w:val="00390020"/>
    <w:rsid w:val="003903D6"/>
    <w:rsid w:val="00390EE6"/>
    <w:rsid w:val="0039118F"/>
    <w:rsid w:val="00392AD7"/>
    <w:rsid w:val="00393626"/>
    <w:rsid w:val="003938D9"/>
    <w:rsid w:val="00394376"/>
    <w:rsid w:val="003943FF"/>
    <w:rsid w:val="0039495E"/>
    <w:rsid w:val="00395700"/>
    <w:rsid w:val="003974EB"/>
    <w:rsid w:val="00397CC5"/>
    <w:rsid w:val="003A0605"/>
    <w:rsid w:val="003A1582"/>
    <w:rsid w:val="003A253A"/>
    <w:rsid w:val="003A3DA7"/>
    <w:rsid w:val="003A4077"/>
    <w:rsid w:val="003B09AD"/>
    <w:rsid w:val="003B10A5"/>
    <w:rsid w:val="003B1F18"/>
    <w:rsid w:val="003B5BF0"/>
    <w:rsid w:val="003B60BF"/>
    <w:rsid w:val="003B6BE3"/>
    <w:rsid w:val="003C010C"/>
    <w:rsid w:val="003C088D"/>
    <w:rsid w:val="003C0A6C"/>
    <w:rsid w:val="003C14F8"/>
    <w:rsid w:val="003C2F90"/>
    <w:rsid w:val="003C3C0F"/>
    <w:rsid w:val="003C5A43"/>
    <w:rsid w:val="003C6718"/>
    <w:rsid w:val="003D0519"/>
    <w:rsid w:val="003D0FF6"/>
    <w:rsid w:val="003D262C"/>
    <w:rsid w:val="003D6D61"/>
    <w:rsid w:val="003D79C6"/>
    <w:rsid w:val="003E091D"/>
    <w:rsid w:val="003E1C53"/>
    <w:rsid w:val="003E1EB3"/>
    <w:rsid w:val="003E2A69"/>
    <w:rsid w:val="003E2D49"/>
    <w:rsid w:val="003E2FD4"/>
    <w:rsid w:val="003E49F6"/>
    <w:rsid w:val="003E525C"/>
    <w:rsid w:val="003E554A"/>
    <w:rsid w:val="003E5EF8"/>
    <w:rsid w:val="003E660F"/>
    <w:rsid w:val="003E6C15"/>
    <w:rsid w:val="003F0841"/>
    <w:rsid w:val="003F23D3"/>
    <w:rsid w:val="003F31CA"/>
    <w:rsid w:val="003F3F08"/>
    <w:rsid w:val="003F49F1"/>
    <w:rsid w:val="003F6272"/>
    <w:rsid w:val="004000A0"/>
    <w:rsid w:val="00400E72"/>
    <w:rsid w:val="00401400"/>
    <w:rsid w:val="00401655"/>
    <w:rsid w:val="00404024"/>
    <w:rsid w:val="00404869"/>
    <w:rsid w:val="00404DB0"/>
    <w:rsid w:val="00405884"/>
    <w:rsid w:val="00407D39"/>
    <w:rsid w:val="00412020"/>
    <w:rsid w:val="00413C2B"/>
    <w:rsid w:val="0041477A"/>
    <w:rsid w:val="004167A3"/>
    <w:rsid w:val="00416AF2"/>
    <w:rsid w:val="00422155"/>
    <w:rsid w:val="00425850"/>
    <w:rsid w:val="00432DAA"/>
    <w:rsid w:val="00434305"/>
    <w:rsid w:val="00435DF7"/>
    <w:rsid w:val="004360A0"/>
    <w:rsid w:val="0044083F"/>
    <w:rsid w:val="00441AE7"/>
    <w:rsid w:val="00445574"/>
    <w:rsid w:val="004467FB"/>
    <w:rsid w:val="00446EA1"/>
    <w:rsid w:val="00452D6B"/>
    <w:rsid w:val="00454484"/>
    <w:rsid w:val="0045517B"/>
    <w:rsid w:val="00461FA9"/>
    <w:rsid w:val="00463B77"/>
    <w:rsid w:val="00463C7B"/>
    <w:rsid w:val="004644A6"/>
    <w:rsid w:val="0046475D"/>
    <w:rsid w:val="004659BD"/>
    <w:rsid w:val="00470775"/>
    <w:rsid w:val="004746B1"/>
    <w:rsid w:val="00475237"/>
    <w:rsid w:val="004755F2"/>
    <w:rsid w:val="0047583F"/>
    <w:rsid w:val="00475AB1"/>
    <w:rsid w:val="00475DE8"/>
    <w:rsid w:val="00481C44"/>
    <w:rsid w:val="00484936"/>
    <w:rsid w:val="00484BA1"/>
    <w:rsid w:val="00485C89"/>
    <w:rsid w:val="004868A8"/>
    <w:rsid w:val="00486BE3"/>
    <w:rsid w:val="004877CC"/>
    <w:rsid w:val="004905E4"/>
    <w:rsid w:val="00490A89"/>
    <w:rsid w:val="00490AB4"/>
    <w:rsid w:val="00492F02"/>
    <w:rsid w:val="004939AE"/>
    <w:rsid w:val="0049522E"/>
    <w:rsid w:val="00496673"/>
    <w:rsid w:val="00497B98"/>
    <w:rsid w:val="004A12DF"/>
    <w:rsid w:val="004A17E6"/>
    <w:rsid w:val="004A1BA8"/>
    <w:rsid w:val="004A4B57"/>
    <w:rsid w:val="004A4C09"/>
    <w:rsid w:val="004A61D7"/>
    <w:rsid w:val="004A63FA"/>
    <w:rsid w:val="004B0272"/>
    <w:rsid w:val="004B19AF"/>
    <w:rsid w:val="004B2701"/>
    <w:rsid w:val="004B2E1B"/>
    <w:rsid w:val="004B3AA8"/>
    <w:rsid w:val="004B3E93"/>
    <w:rsid w:val="004B729F"/>
    <w:rsid w:val="004B798B"/>
    <w:rsid w:val="004C01DD"/>
    <w:rsid w:val="004C0798"/>
    <w:rsid w:val="004C15AE"/>
    <w:rsid w:val="004C1FBC"/>
    <w:rsid w:val="004C28F0"/>
    <w:rsid w:val="004C3F1D"/>
    <w:rsid w:val="004C458D"/>
    <w:rsid w:val="004C7556"/>
    <w:rsid w:val="004C7E8B"/>
    <w:rsid w:val="004C7E9D"/>
    <w:rsid w:val="004C7F67"/>
    <w:rsid w:val="004D076D"/>
    <w:rsid w:val="004D0EF1"/>
    <w:rsid w:val="004D21FD"/>
    <w:rsid w:val="004D2253"/>
    <w:rsid w:val="004D4406"/>
    <w:rsid w:val="004D4978"/>
    <w:rsid w:val="004D7795"/>
    <w:rsid w:val="004D7C42"/>
    <w:rsid w:val="004E0465"/>
    <w:rsid w:val="004E127B"/>
    <w:rsid w:val="004E1C0A"/>
    <w:rsid w:val="004E2B06"/>
    <w:rsid w:val="004E30C5"/>
    <w:rsid w:val="004E4767"/>
    <w:rsid w:val="004E4AA5"/>
    <w:rsid w:val="004E4AEE"/>
    <w:rsid w:val="004E54A3"/>
    <w:rsid w:val="004E59E3"/>
    <w:rsid w:val="004E5D47"/>
    <w:rsid w:val="004E67C0"/>
    <w:rsid w:val="004F1AB2"/>
    <w:rsid w:val="004F2439"/>
    <w:rsid w:val="004F26C5"/>
    <w:rsid w:val="004F391A"/>
    <w:rsid w:val="004F3CFB"/>
    <w:rsid w:val="004F5BFE"/>
    <w:rsid w:val="004F6456"/>
    <w:rsid w:val="004F696E"/>
    <w:rsid w:val="004F6C71"/>
    <w:rsid w:val="00501139"/>
    <w:rsid w:val="005034CF"/>
    <w:rsid w:val="0050363E"/>
    <w:rsid w:val="005039BC"/>
    <w:rsid w:val="005043BB"/>
    <w:rsid w:val="0050488D"/>
    <w:rsid w:val="00504A3D"/>
    <w:rsid w:val="00505767"/>
    <w:rsid w:val="005071C3"/>
    <w:rsid w:val="005073F0"/>
    <w:rsid w:val="00510A7B"/>
    <w:rsid w:val="005113E0"/>
    <w:rsid w:val="00512237"/>
    <w:rsid w:val="00512F6E"/>
    <w:rsid w:val="00513038"/>
    <w:rsid w:val="00514174"/>
    <w:rsid w:val="00516088"/>
    <w:rsid w:val="005160FE"/>
    <w:rsid w:val="00516B0B"/>
    <w:rsid w:val="00516C5B"/>
    <w:rsid w:val="00520368"/>
    <w:rsid w:val="005220EC"/>
    <w:rsid w:val="005223E4"/>
    <w:rsid w:val="00523F95"/>
    <w:rsid w:val="00524D65"/>
    <w:rsid w:val="00525B16"/>
    <w:rsid w:val="00526B4B"/>
    <w:rsid w:val="00530908"/>
    <w:rsid w:val="005310C1"/>
    <w:rsid w:val="00532159"/>
    <w:rsid w:val="00533D04"/>
    <w:rsid w:val="00534804"/>
    <w:rsid w:val="00534BDF"/>
    <w:rsid w:val="005354EA"/>
    <w:rsid w:val="0053585F"/>
    <w:rsid w:val="00535EC4"/>
    <w:rsid w:val="00535ED9"/>
    <w:rsid w:val="0053692B"/>
    <w:rsid w:val="005372FE"/>
    <w:rsid w:val="005416BE"/>
    <w:rsid w:val="00541853"/>
    <w:rsid w:val="00543BDA"/>
    <w:rsid w:val="005441CC"/>
    <w:rsid w:val="005445B0"/>
    <w:rsid w:val="005479DA"/>
    <w:rsid w:val="00547BCC"/>
    <w:rsid w:val="0055013B"/>
    <w:rsid w:val="00551F6F"/>
    <w:rsid w:val="0055397F"/>
    <w:rsid w:val="00555044"/>
    <w:rsid w:val="0056028B"/>
    <w:rsid w:val="00561475"/>
    <w:rsid w:val="0056487B"/>
    <w:rsid w:val="00564908"/>
    <w:rsid w:val="00564FB9"/>
    <w:rsid w:val="00571E92"/>
    <w:rsid w:val="00573D9E"/>
    <w:rsid w:val="00575322"/>
    <w:rsid w:val="00577C98"/>
    <w:rsid w:val="005801E3"/>
    <w:rsid w:val="00581802"/>
    <w:rsid w:val="00581E64"/>
    <w:rsid w:val="00582A02"/>
    <w:rsid w:val="005836A8"/>
    <w:rsid w:val="00583BBF"/>
    <w:rsid w:val="0058409C"/>
    <w:rsid w:val="00584262"/>
    <w:rsid w:val="0058481E"/>
    <w:rsid w:val="00586630"/>
    <w:rsid w:val="00587ADD"/>
    <w:rsid w:val="00590FEC"/>
    <w:rsid w:val="00591E27"/>
    <w:rsid w:val="00593893"/>
    <w:rsid w:val="005949D1"/>
    <w:rsid w:val="00596160"/>
    <w:rsid w:val="005966E2"/>
    <w:rsid w:val="00597007"/>
    <w:rsid w:val="0059735A"/>
    <w:rsid w:val="005A0966"/>
    <w:rsid w:val="005A11B7"/>
    <w:rsid w:val="005A260B"/>
    <w:rsid w:val="005A4A1B"/>
    <w:rsid w:val="005A7830"/>
    <w:rsid w:val="005A7FCE"/>
    <w:rsid w:val="005B0F3F"/>
    <w:rsid w:val="005B43E0"/>
    <w:rsid w:val="005B4903"/>
    <w:rsid w:val="005B51CE"/>
    <w:rsid w:val="005B5885"/>
    <w:rsid w:val="005B5CD7"/>
    <w:rsid w:val="005B6CF6"/>
    <w:rsid w:val="005B7422"/>
    <w:rsid w:val="005C29B8"/>
    <w:rsid w:val="005C5F21"/>
    <w:rsid w:val="005C7156"/>
    <w:rsid w:val="005D0C75"/>
    <w:rsid w:val="005D1D0A"/>
    <w:rsid w:val="005D3222"/>
    <w:rsid w:val="005D4171"/>
    <w:rsid w:val="005D56C2"/>
    <w:rsid w:val="005D6A95"/>
    <w:rsid w:val="005D6B2C"/>
    <w:rsid w:val="005D6D9C"/>
    <w:rsid w:val="005D7BA5"/>
    <w:rsid w:val="005D7D84"/>
    <w:rsid w:val="005E098F"/>
    <w:rsid w:val="005E1513"/>
    <w:rsid w:val="005E22BE"/>
    <w:rsid w:val="005E2335"/>
    <w:rsid w:val="005E304D"/>
    <w:rsid w:val="005E34CA"/>
    <w:rsid w:val="005E3C18"/>
    <w:rsid w:val="005E6812"/>
    <w:rsid w:val="005E7881"/>
    <w:rsid w:val="005E78E0"/>
    <w:rsid w:val="005F02DD"/>
    <w:rsid w:val="005F0D9C"/>
    <w:rsid w:val="005F284E"/>
    <w:rsid w:val="005F4712"/>
    <w:rsid w:val="005F5103"/>
    <w:rsid w:val="005F5E18"/>
    <w:rsid w:val="006015CE"/>
    <w:rsid w:val="00604091"/>
    <w:rsid w:val="00604421"/>
    <w:rsid w:val="00604784"/>
    <w:rsid w:val="00606419"/>
    <w:rsid w:val="00607351"/>
    <w:rsid w:val="00607D29"/>
    <w:rsid w:val="006100CC"/>
    <w:rsid w:val="006108DD"/>
    <w:rsid w:val="00611C07"/>
    <w:rsid w:val="00612952"/>
    <w:rsid w:val="00614810"/>
    <w:rsid w:val="00614CC1"/>
    <w:rsid w:val="00615A9D"/>
    <w:rsid w:val="00617387"/>
    <w:rsid w:val="006205D6"/>
    <w:rsid w:val="006206FF"/>
    <w:rsid w:val="0062375A"/>
    <w:rsid w:val="00624A2F"/>
    <w:rsid w:val="00624DC7"/>
    <w:rsid w:val="006252D8"/>
    <w:rsid w:val="006259BC"/>
    <w:rsid w:val="0062636B"/>
    <w:rsid w:val="006317DB"/>
    <w:rsid w:val="00632182"/>
    <w:rsid w:val="00632AE0"/>
    <w:rsid w:val="00633163"/>
    <w:rsid w:val="00633C17"/>
    <w:rsid w:val="00633CC1"/>
    <w:rsid w:val="00634D9E"/>
    <w:rsid w:val="00636E3E"/>
    <w:rsid w:val="006379F7"/>
    <w:rsid w:val="00637E4D"/>
    <w:rsid w:val="00640620"/>
    <w:rsid w:val="006415D4"/>
    <w:rsid w:val="006418DF"/>
    <w:rsid w:val="00641A1F"/>
    <w:rsid w:val="00643A80"/>
    <w:rsid w:val="00643DCB"/>
    <w:rsid w:val="006446AA"/>
    <w:rsid w:val="00644F31"/>
    <w:rsid w:val="00645904"/>
    <w:rsid w:val="00646F35"/>
    <w:rsid w:val="006478F2"/>
    <w:rsid w:val="00647FA7"/>
    <w:rsid w:val="00651ACB"/>
    <w:rsid w:val="00651C47"/>
    <w:rsid w:val="00652AB2"/>
    <w:rsid w:val="00653FD6"/>
    <w:rsid w:val="00653FED"/>
    <w:rsid w:val="00654EC0"/>
    <w:rsid w:val="0065525B"/>
    <w:rsid w:val="00655D4F"/>
    <w:rsid w:val="00656D29"/>
    <w:rsid w:val="006624F5"/>
    <w:rsid w:val="006640E5"/>
    <w:rsid w:val="006646F1"/>
    <w:rsid w:val="00664929"/>
    <w:rsid w:val="00664F62"/>
    <w:rsid w:val="00665353"/>
    <w:rsid w:val="006655E1"/>
    <w:rsid w:val="00667371"/>
    <w:rsid w:val="00672060"/>
    <w:rsid w:val="00672BFD"/>
    <w:rsid w:val="0067480D"/>
    <w:rsid w:val="006770F4"/>
    <w:rsid w:val="00677A84"/>
    <w:rsid w:val="0068026D"/>
    <w:rsid w:val="0068031F"/>
    <w:rsid w:val="00680A27"/>
    <w:rsid w:val="006816A4"/>
    <w:rsid w:val="006819B8"/>
    <w:rsid w:val="00682199"/>
    <w:rsid w:val="00682D95"/>
    <w:rsid w:val="00683C8F"/>
    <w:rsid w:val="006840A6"/>
    <w:rsid w:val="00684365"/>
    <w:rsid w:val="006850CD"/>
    <w:rsid w:val="00685AAB"/>
    <w:rsid w:val="00685D23"/>
    <w:rsid w:val="00695D22"/>
    <w:rsid w:val="006A07AA"/>
    <w:rsid w:val="006A0900"/>
    <w:rsid w:val="006A2204"/>
    <w:rsid w:val="006A25E5"/>
    <w:rsid w:val="006A2B46"/>
    <w:rsid w:val="006A336D"/>
    <w:rsid w:val="006A3649"/>
    <w:rsid w:val="006A37B9"/>
    <w:rsid w:val="006B2672"/>
    <w:rsid w:val="006B3290"/>
    <w:rsid w:val="006B3932"/>
    <w:rsid w:val="006B54BF"/>
    <w:rsid w:val="006B5F44"/>
    <w:rsid w:val="006B5F90"/>
    <w:rsid w:val="006B6262"/>
    <w:rsid w:val="006B62E4"/>
    <w:rsid w:val="006C1BBA"/>
    <w:rsid w:val="006C2079"/>
    <w:rsid w:val="006C5A62"/>
    <w:rsid w:val="006C5D68"/>
    <w:rsid w:val="006C6976"/>
    <w:rsid w:val="006C6DD0"/>
    <w:rsid w:val="006D04EA"/>
    <w:rsid w:val="006D05E7"/>
    <w:rsid w:val="006D0AB7"/>
    <w:rsid w:val="006D16C4"/>
    <w:rsid w:val="006D3E96"/>
    <w:rsid w:val="006D4515"/>
    <w:rsid w:val="006D4BB1"/>
    <w:rsid w:val="006D6593"/>
    <w:rsid w:val="006D673D"/>
    <w:rsid w:val="006D6BCA"/>
    <w:rsid w:val="006D7140"/>
    <w:rsid w:val="006E045C"/>
    <w:rsid w:val="006E23EA"/>
    <w:rsid w:val="006E25FA"/>
    <w:rsid w:val="006E29D1"/>
    <w:rsid w:val="006E4DD5"/>
    <w:rsid w:val="006F03A8"/>
    <w:rsid w:val="006F2611"/>
    <w:rsid w:val="006F2ACA"/>
    <w:rsid w:val="006F2ADC"/>
    <w:rsid w:val="006F2BFE"/>
    <w:rsid w:val="006F31E9"/>
    <w:rsid w:val="006F41CB"/>
    <w:rsid w:val="006F6284"/>
    <w:rsid w:val="006F6396"/>
    <w:rsid w:val="007002C5"/>
    <w:rsid w:val="0070032C"/>
    <w:rsid w:val="007006F9"/>
    <w:rsid w:val="00700D99"/>
    <w:rsid w:val="00704387"/>
    <w:rsid w:val="00707669"/>
    <w:rsid w:val="00711793"/>
    <w:rsid w:val="00711CBA"/>
    <w:rsid w:val="00711FB5"/>
    <w:rsid w:val="00712A01"/>
    <w:rsid w:val="00713115"/>
    <w:rsid w:val="00714F58"/>
    <w:rsid w:val="00715E63"/>
    <w:rsid w:val="00722FBF"/>
    <w:rsid w:val="00722FC2"/>
    <w:rsid w:val="00724879"/>
    <w:rsid w:val="00724E1B"/>
    <w:rsid w:val="0072502B"/>
    <w:rsid w:val="00725949"/>
    <w:rsid w:val="00725EF8"/>
    <w:rsid w:val="00727FA2"/>
    <w:rsid w:val="007322D9"/>
    <w:rsid w:val="00732BC0"/>
    <w:rsid w:val="00734BD8"/>
    <w:rsid w:val="0073720F"/>
    <w:rsid w:val="00737642"/>
    <w:rsid w:val="00737796"/>
    <w:rsid w:val="0074165C"/>
    <w:rsid w:val="00742ADD"/>
    <w:rsid w:val="00742C35"/>
    <w:rsid w:val="00742DBB"/>
    <w:rsid w:val="007432CA"/>
    <w:rsid w:val="00743316"/>
    <w:rsid w:val="007439EB"/>
    <w:rsid w:val="00743CB4"/>
    <w:rsid w:val="00743F0A"/>
    <w:rsid w:val="007444E8"/>
    <w:rsid w:val="0074548E"/>
    <w:rsid w:val="00745773"/>
    <w:rsid w:val="00746800"/>
    <w:rsid w:val="007501A8"/>
    <w:rsid w:val="00750D61"/>
    <w:rsid w:val="00750EE1"/>
    <w:rsid w:val="00752B4D"/>
    <w:rsid w:val="007530CC"/>
    <w:rsid w:val="0075314D"/>
    <w:rsid w:val="00753E01"/>
    <w:rsid w:val="00755402"/>
    <w:rsid w:val="00756B26"/>
    <w:rsid w:val="00756EDF"/>
    <w:rsid w:val="007600E3"/>
    <w:rsid w:val="00761CBD"/>
    <w:rsid w:val="007656A4"/>
    <w:rsid w:val="00765C43"/>
    <w:rsid w:val="00765EFB"/>
    <w:rsid w:val="007671CA"/>
    <w:rsid w:val="00767581"/>
    <w:rsid w:val="007677B9"/>
    <w:rsid w:val="00767C61"/>
    <w:rsid w:val="00767C76"/>
    <w:rsid w:val="0077008A"/>
    <w:rsid w:val="0077085D"/>
    <w:rsid w:val="00772D82"/>
    <w:rsid w:val="00773959"/>
    <w:rsid w:val="00773C1F"/>
    <w:rsid w:val="0077448B"/>
    <w:rsid w:val="00774DA4"/>
    <w:rsid w:val="00775199"/>
    <w:rsid w:val="00776599"/>
    <w:rsid w:val="00780D55"/>
    <w:rsid w:val="0078114B"/>
    <w:rsid w:val="00781DD2"/>
    <w:rsid w:val="00783ECF"/>
    <w:rsid w:val="0078413A"/>
    <w:rsid w:val="007848C8"/>
    <w:rsid w:val="007852B0"/>
    <w:rsid w:val="00785AEA"/>
    <w:rsid w:val="00792FCA"/>
    <w:rsid w:val="007959E8"/>
    <w:rsid w:val="00795E9C"/>
    <w:rsid w:val="00796BDC"/>
    <w:rsid w:val="007A0521"/>
    <w:rsid w:val="007A2C21"/>
    <w:rsid w:val="007A2DA1"/>
    <w:rsid w:val="007A2E12"/>
    <w:rsid w:val="007A3475"/>
    <w:rsid w:val="007A41C8"/>
    <w:rsid w:val="007A54CE"/>
    <w:rsid w:val="007A6FD9"/>
    <w:rsid w:val="007A7FFA"/>
    <w:rsid w:val="007B04EB"/>
    <w:rsid w:val="007B0D4F"/>
    <w:rsid w:val="007B1954"/>
    <w:rsid w:val="007B3F78"/>
    <w:rsid w:val="007B5A3D"/>
    <w:rsid w:val="007B5B95"/>
    <w:rsid w:val="007B68EA"/>
    <w:rsid w:val="007B7453"/>
    <w:rsid w:val="007C1E8B"/>
    <w:rsid w:val="007C2D89"/>
    <w:rsid w:val="007C2F4C"/>
    <w:rsid w:val="007C31DF"/>
    <w:rsid w:val="007C4042"/>
    <w:rsid w:val="007C407A"/>
    <w:rsid w:val="007C4593"/>
    <w:rsid w:val="007C5309"/>
    <w:rsid w:val="007C6069"/>
    <w:rsid w:val="007C6739"/>
    <w:rsid w:val="007D06C4"/>
    <w:rsid w:val="007D0DCE"/>
    <w:rsid w:val="007D1352"/>
    <w:rsid w:val="007D2508"/>
    <w:rsid w:val="007D346A"/>
    <w:rsid w:val="007D4261"/>
    <w:rsid w:val="007D528E"/>
    <w:rsid w:val="007D6518"/>
    <w:rsid w:val="007D6A24"/>
    <w:rsid w:val="007D76BD"/>
    <w:rsid w:val="007E0BF1"/>
    <w:rsid w:val="007E1BA5"/>
    <w:rsid w:val="007F0ED8"/>
    <w:rsid w:val="007F0F63"/>
    <w:rsid w:val="007F75CE"/>
    <w:rsid w:val="008013A4"/>
    <w:rsid w:val="00801E2B"/>
    <w:rsid w:val="008027CE"/>
    <w:rsid w:val="00802F42"/>
    <w:rsid w:val="00804383"/>
    <w:rsid w:val="00804BB7"/>
    <w:rsid w:val="00804D41"/>
    <w:rsid w:val="00806F92"/>
    <w:rsid w:val="00807301"/>
    <w:rsid w:val="00807B6F"/>
    <w:rsid w:val="00810257"/>
    <w:rsid w:val="008104F5"/>
    <w:rsid w:val="00811072"/>
    <w:rsid w:val="00811369"/>
    <w:rsid w:val="008150A5"/>
    <w:rsid w:val="00815419"/>
    <w:rsid w:val="008163C8"/>
    <w:rsid w:val="008164A1"/>
    <w:rsid w:val="008167D3"/>
    <w:rsid w:val="00817325"/>
    <w:rsid w:val="008209E6"/>
    <w:rsid w:val="00823303"/>
    <w:rsid w:val="008233B2"/>
    <w:rsid w:val="00823A11"/>
    <w:rsid w:val="00823A9F"/>
    <w:rsid w:val="00823C85"/>
    <w:rsid w:val="00825138"/>
    <w:rsid w:val="008269DD"/>
    <w:rsid w:val="00830621"/>
    <w:rsid w:val="0083348C"/>
    <w:rsid w:val="008373D3"/>
    <w:rsid w:val="008374C2"/>
    <w:rsid w:val="00840617"/>
    <w:rsid w:val="00840710"/>
    <w:rsid w:val="00840F84"/>
    <w:rsid w:val="00841ED0"/>
    <w:rsid w:val="00842A47"/>
    <w:rsid w:val="00843886"/>
    <w:rsid w:val="00843C13"/>
    <w:rsid w:val="008454F8"/>
    <w:rsid w:val="0085131E"/>
    <w:rsid w:val="00851363"/>
    <w:rsid w:val="0085173A"/>
    <w:rsid w:val="008560BC"/>
    <w:rsid w:val="00856316"/>
    <w:rsid w:val="00856F91"/>
    <w:rsid w:val="008577FD"/>
    <w:rsid w:val="008603CE"/>
    <w:rsid w:val="008620FC"/>
    <w:rsid w:val="008627A5"/>
    <w:rsid w:val="00863E05"/>
    <w:rsid w:val="00864191"/>
    <w:rsid w:val="00865ACA"/>
    <w:rsid w:val="00865D28"/>
    <w:rsid w:val="00865F85"/>
    <w:rsid w:val="00866703"/>
    <w:rsid w:val="00866FF4"/>
    <w:rsid w:val="00867C10"/>
    <w:rsid w:val="00870439"/>
    <w:rsid w:val="00870A8D"/>
    <w:rsid w:val="00870DA1"/>
    <w:rsid w:val="00871C6A"/>
    <w:rsid w:val="00873F64"/>
    <w:rsid w:val="00874191"/>
    <w:rsid w:val="00874BC4"/>
    <w:rsid w:val="00882EA8"/>
    <w:rsid w:val="00883F93"/>
    <w:rsid w:val="00884DB3"/>
    <w:rsid w:val="00885A9D"/>
    <w:rsid w:val="00885AC9"/>
    <w:rsid w:val="008864F6"/>
    <w:rsid w:val="00887AAD"/>
    <w:rsid w:val="0089049D"/>
    <w:rsid w:val="00891A9C"/>
    <w:rsid w:val="008928C9"/>
    <w:rsid w:val="008930CB"/>
    <w:rsid w:val="008938DC"/>
    <w:rsid w:val="00893FD1"/>
    <w:rsid w:val="00894836"/>
    <w:rsid w:val="00895172"/>
    <w:rsid w:val="00895680"/>
    <w:rsid w:val="008957DD"/>
    <w:rsid w:val="00896DFF"/>
    <w:rsid w:val="0089762C"/>
    <w:rsid w:val="008A1893"/>
    <w:rsid w:val="008A3215"/>
    <w:rsid w:val="008A57E6"/>
    <w:rsid w:val="008A6F81"/>
    <w:rsid w:val="008A769A"/>
    <w:rsid w:val="008B0C9C"/>
    <w:rsid w:val="008B0DBF"/>
    <w:rsid w:val="008B166D"/>
    <w:rsid w:val="008B17F4"/>
    <w:rsid w:val="008B1E59"/>
    <w:rsid w:val="008B3615"/>
    <w:rsid w:val="008B4383"/>
    <w:rsid w:val="008B4920"/>
    <w:rsid w:val="008B4AC4"/>
    <w:rsid w:val="008B50C8"/>
    <w:rsid w:val="008B5281"/>
    <w:rsid w:val="008B5938"/>
    <w:rsid w:val="008B67B1"/>
    <w:rsid w:val="008B7678"/>
    <w:rsid w:val="008B7B08"/>
    <w:rsid w:val="008B7E05"/>
    <w:rsid w:val="008C1797"/>
    <w:rsid w:val="008C219C"/>
    <w:rsid w:val="008C475E"/>
    <w:rsid w:val="008C619A"/>
    <w:rsid w:val="008C7C39"/>
    <w:rsid w:val="008D0952"/>
    <w:rsid w:val="008D0CE8"/>
    <w:rsid w:val="008D2D1D"/>
    <w:rsid w:val="008D453D"/>
    <w:rsid w:val="008D53AD"/>
    <w:rsid w:val="008D562B"/>
    <w:rsid w:val="008D5733"/>
    <w:rsid w:val="008D6064"/>
    <w:rsid w:val="008D622B"/>
    <w:rsid w:val="008D666C"/>
    <w:rsid w:val="008D6E8C"/>
    <w:rsid w:val="008D731C"/>
    <w:rsid w:val="008D78A9"/>
    <w:rsid w:val="008D7B54"/>
    <w:rsid w:val="008E0C9D"/>
    <w:rsid w:val="008E1648"/>
    <w:rsid w:val="008E1B3E"/>
    <w:rsid w:val="008E2319"/>
    <w:rsid w:val="008E23DE"/>
    <w:rsid w:val="008E4426"/>
    <w:rsid w:val="008E4BB6"/>
    <w:rsid w:val="008E5518"/>
    <w:rsid w:val="008E5C28"/>
    <w:rsid w:val="008E6A84"/>
    <w:rsid w:val="008F010A"/>
    <w:rsid w:val="008F0CDC"/>
    <w:rsid w:val="008F17A3"/>
    <w:rsid w:val="008F1ED3"/>
    <w:rsid w:val="008F22F3"/>
    <w:rsid w:val="008F23A5"/>
    <w:rsid w:val="008F4C29"/>
    <w:rsid w:val="008F5BED"/>
    <w:rsid w:val="008F70BD"/>
    <w:rsid w:val="008F788F"/>
    <w:rsid w:val="008F78BC"/>
    <w:rsid w:val="008F7EA2"/>
    <w:rsid w:val="00902722"/>
    <w:rsid w:val="009027BC"/>
    <w:rsid w:val="009036AE"/>
    <w:rsid w:val="009047A9"/>
    <w:rsid w:val="009062E6"/>
    <w:rsid w:val="00911062"/>
    <w:rsid w:val="00911BE5"/>
    <w:rsid w:val="00912093"/>
    <w:rsid w:val="00912B9D"/>
    <w:rsid w:val="00913CA9"/>
    <w:rsid w:val="009145AE"/>
    <w:rsid w:val="009146CE"/>
    <w:rsid w:val="00914CA7"/>
    <w:rsid w:val="00915C3E"/>
    <w:rsid w:val="009161A8"/>
    <w:rsid w:val="00917CA6"/>
    <w:rsid w:val="00920B23"/>
    <w:rsid w:val="00922CC9"/>
    <w:rsid w:val="009245F5"/>
    <w:rsid w:val="009249EC"/>
    <w:rsid w:val="00925C8B"/>
    <w:rsid w:val="00925CC8"/>
    <w:rsid w:val="009273B3"/>
    <w:rsid w:val="009305B5"/>
    <w:rsid w:val="00933F76"/>
    <w:rsid w:val="00941F99"/>
    <w:rsid w:val="009429D5"/>
    <w:rsid w:val="00942BF1"/>
    <w:rsid w:val="00944067"/>
    <w:rsid w:val="00945180"/>
    <w:rsid w:val="00945428"/>
    <w:rsid w:val="0094607B"/>
    <w:rsid w:val="00953604"/>
    <w:rsid w:val="00953B22"/>
    <w:rsid w:val="0095496B"/>
    <w:rsid w:val="00954B61"/>
    <w:rsid w:val="00960DD9"/>
    <w:rsid w:val="00960F19"/>
    <w:rsid w:val="009610DC"/>
    <w:rsid w:val="00961490"/>
    <w:rsid w:val="0096381A"/>
    <w:rsid w:val="00965E04"/>
    <w:rsid w:val="009674AD"/>
    <w:rsid w:val="00970CDC"/>
    <w:rsid w:val="009756BC"/>
    <w:rsid w:val="00977010"/>
    <w:rsid w:val="00977872"/>
    <w:rsid w:val="00977D02"/>
    <w:rsid w:val="009809BB"/>
    <w:rsid w:val="009811F3"/>
    <w:rsid w:val="0098335D"/>
    <w:rsid w:val="0098364B"/>
    <w:rsid w:val="009875E9"/>
    <w:rsid w:val="00987C06"/>
    <w:rsid w:val="009911AF"/>
    <w:rsid w:val="00991875"/>
    <w:rsid w:val="00991F92"/>
    <w:rsid w:val="00992887"/>
    <w:rsid w:val="00992985"/>
    <w:rsid w:val="0099349E"/>
    <w:rsid w:val="00993889"/>
    <w:rsid w:val="0099405E"/>
    <w:rsid w:val="009949A0"/>
    <w:rsid w:val="0099551B"/>
    <w:rsid w:val="00997BF1"/>
    <w:rsid w:val="009A07B8"/>
    <w:rsid w:val="009A089C"/>
    <w:rsid w:val="009A118E"/>
    <w:rsid w:val="009A21CD"/>
    <w:rsid w:val="009A278C"/>
    <w:rsid w:val="009A2BC2"/>
    <w:rsid w:val="009A42C1"/>
    <w:rsid w:val="009A5429"/>
    <w:rsid w:val="009A72AD"/>
    <w:rsid w:val="009B09E0"/>
    <w:rsid w:val="009B0BC5"/>
    <w:rsid w:val="009B1247"/>
    <w:rsid w:val="009B2048"/>
    <w:rsid w:val="009B3E7E"/>
    <w:rsid w:val="009B46F9"/>
    <w:rsid w:val="009B50C8"/>
    <w:rsid w:val="009B526E"/>
    <w:rsid w:val="009B6029"/>
    <w:rsid w:val="009B6971"/>
    <w:rsid w:val="009C175B"/>
    <w:rsid w:val="009C1C62"/>
    <w:rsid w:val="009C27F1"/>
    <w:rsid w:val="009C3152"/>
    <w:rsid w:val="009C31B0"/>
    <w:rsid w:val="009C4CFA"/>
    <w:rsid w:val="009C5070"/>
    <w:rsid w:val="009C6011"/>
    <w:rsid w:val="009C668B"/>
    <w:rsid w:val="009D0BDF"/>
    <w:rsid w:val="009D112C"/>
    <w:rsid w:val="009D47FA"/>
    <w:rsid w:val="009D4B40"/>
    <w:rsid w:val="009D4C5B"/>
    <w:rsid w:val="009D50D2"/>
    <w:rsid w:val="009D6BCA"/>
    <w:rsid w:val="009E0F62"/>
    <w:rsid w:val="009E4A58"/>
    <w:rsid w:val="009E5A2D"/>
    <w:rsid w:val="009E5AB2"/>
    <w:rsid w:val="009E6219"/>
    <w:rsid w:val="009F03B3"/>
    <w:rsid w:val="009F1C18"/>
    <w:rsid w:val="009F3FE5"/>
    <w:rsid w:val="009F58F9"/>
    <w:rsid w:val="009F5C87"/>
    <w:rsid w:val="009F6FE4"/>
    <w:rsid w:val="00A00797"/>
    <w:rsid w:val="00A0096C"/>
    <w:rsid w:val="00A01757"/>
    <w:rsid w:val="00A028A6"/>
    <w:rsid w:val="00A028C0"/>
    <w:rsid w:val="00A02BAE"/>
    <w:rsid w:val="00A06A6B"/>
    <w:rsid w:val="00A07930"/>
    <w:rsid w:val="00A07E47"/>
    <w:rsid w:val="00A10CA1"/>
    <w:rsid w:val="00A129D0"/>
    <w:rsid w:val="00A12C33"/>
    <w:rsid w:val="00A138BA"/>
    <w:rsid w:val="00A14C8E"/>
    <w:rsid w:val="00A14FF1"/>
    <w:rsid w:val="00A153D9"/>
    <w:rsid w:val="00A15EC6"/>
    <w:rsid w:val="00A15F09"/>
    <w:rsid w:val="00A169B6"/>
    <w:rsid w:val="00A2271D"/>
    <w:rsid w:val="00A233D6"/>
    <w:rsid w:val="00A237D5"/>
    <w:rsid w:val="00A241FC"/>
    <w:rsid w:val="00A2421D"/>
    <w:rsid w:val="00A27A51"/>
    <w:rsid w:val="00A30EFC"/>
    <w:rsid w:val="00A31984"/>
    <w:rsid w:val="00A32D73"/>
    <w:rsid w:val="00A3367B"/>
    <w:rsid w:val="00A3597D"/>
    <w:rsid w:val="00A3614A"/>
    <w:rsid w:val="00A36DD1"/>
    <w:rsid w:val="00A4006C"/>
    <w:rsid w:val="00A40091"/>
    <w:rsid w:val="00A4030F"/>
    <w:rsid w:val="00A40C39"/>
    <w:rsid w:val="00A41C79"/>
    <w:rsid w:val="00A41CB5"/>
    <w:rsid w:val="00A42CDF"/>
    <w:rsid w:val="00A43BC8"/>
    <w:rsid w:val="00A4452E"/>
    <w:rsid w:val="00A4472C"/>
    <w:rsid w:val="00A44DC9"/>
    <w:rsid w:val="00A44E42"/>
    <w:rsid w:val="00A44E69"/>
    <w:rsid w:val="00A4661E"/>
    <w:rsid w:val="00A501CA"/>
    <w:rsid w:val="00A50D00"/>
    <w:rsid w:val="00A54F03"/>
    <w:rsid w:val="00A55BD6"/>
    <w:rsid w:val="00A55D50"/>
    <w:rsid w:val="00A57142"/>
    <w:rsid w:val="00A61F7C"/>
    <w:rsid w:val="00A648CD"/>
    <w:rsid w:val="00A6537A"/>
    <w:rsid w:val="00A66B4D"/>
    <w:rsid w:val="00A67866"/>
    <w:rsid w:val="00A70B07"/>
    <w:rsid w:val="00A723F8"/>
    <w:rsid w:val="00A73812"/>
    <w:rsid w:val="00A76F15"/>
    <w:rsid w:val="00A77211"/>
    <w:rsid w:val="00A77CCB"/>
    <w:rsid w:val="00A81547"/>
    <w:rsid w:val="00A83D8D"/>
    <w:rsid w:val="00A8446B"/>
    <w:rsid w:val="00A8473F"/>
    <w:rsid w:val="00A854E9"/>
    <w:rsid w:val="00A856A5"/>
    <w:rsid w:val="00A862D6"/>
    <w:rsid w:val="00A8715E"/>
    <w:rsid w:val="00A91CEB"/>
    <w:rsid w:val="00A92830"/>
    <w:rsid w:val="00A9295B"/>
    <w:rsid w:val="00A929D1"/>
    <w:rsid w:val="00A93B09"/>
    <w:rsid w:val="00A94247"/>
    <w:rsid w:val="00A952D7"/>
    <w:rsid w:val="00A95DE3"/>
    <w:rsid w:val="00A963F7"/>
    <w:rsid w:val="00A96AD8"/>
    <w:rsid w:val="00A9778D"/>
    <w:rsid w:val="00AA0472"/>
    <w:rsid w:val="00AA052C"/>
    <w:rsid w:val="00AA1E45"/>
    <w:rsid w:val="00AA30F1"/>
    <w:rsid w:val="00AA4286"/>
    <w:rsid w:val="00AA456B"/>
    <w:rsid w:val="00AA57F5"/>
    <w:rsid w:val="00AA5A41"/>
    <w:rsid w:val="00AA672E"/>
    <w:rsid w:val="00AA6BFB"/>
    <w:rsid w:val="00AA6EC9"/>
    <w:rsid w:val="00AB1FF3"/>
    <w:rsid w:val="00AB39B3"/>
    <w:rsid w:val="00AB41D5"/>
    <w:rsid w:val="00AB6309"/>
    <w:rsid w:val="00AB6C5F"/>
    <w:rsid w:val="00AB7129"/>
    <w:rsid w:val="00AC27A6"/>
    <w:rsid w:val="00AC2F35"/>
    <w:rsid w:val="00AC3015"/>
    <w:rsid w:val="00AC30F7"/>
    <w:rsid w:val="00AC3A5A"/>
    <w:rsid w:val="00AC3AFC"/>
    <w:rsid w:val="00AC4D95"/>
    <w:rsid w:val="00AC5DF4"/>
    <w:rsid w:val="00AD0AEF"/>
    <w:rsid w:val="00AD11B7"/>
    <w:rsid w:val="00AD1A94"/>
    <w:rsid w:val="00AD1C05"/>
    <w:rsid w:val="00AD4126"/>
    <w:rsid w:val="00AD421C"/>
    <w:rsid w:val="00AD44FA"/>
    <w:rsid w:val="00AD64D7"/>
    <w:rsid w:val="00AE070A"/>
    <w:rsid w:val="00AE101C"/>
    <w:rsid w:val="00AE320F"/>
    <w:rsid w:val="00AE37E5"/>
    <w:rsid w:val="00AE5EB4"/>
    <w:rsid w:val="00AE6196"/>
    <w:rsid w:val="00AE7655"/>
    <w:rsid w:val="00AF038E"/>
    <w:rsid w:val="00AF0C18"/>
    <w:rsid w:val="00AF47C5"/>
    <w:rsid w:val="00AF515D"/>
    <w:rsid w:val="00AF5398"/>
    <w:rsid w:val="00AF6076"/>
    <w:rsid w:val="00AF7E49"/>
    <w:rsid w:val="00B049AF"/>
    <w:rsid w:val="00B07242"/>
    <w:rsid w:val="00B074BB"/>
    <w:rsid w:val="00B10534"/>
    <w:rsid w:val="00B113DB"/>
    <w:rsid w:val="00B11D8A"/>
    <w:rsid w:val="00B12981"/>
    <w:rsid w:val="00B147DD"/>
    <w:rsid w:val="00B14976"/>
    <w:rsid w:val="00B156FD"/>
    <w:rsid w:val="00B15BEA"/>
    <w:rsid w:val="00B21F61"/>
    <w:rsid w:val="00B23FA5"/>
    <w:rsid w:val="00B23FB2"/>
    <w:rsid w:val="00B245F0"/>
    <w:rsid w:val="00B261F1"/>
    <w:rsid w:val="00B265BC"/>
    <w:rsid w:val="00B2736B"/>
    <w:rsid w:val="00B275E0"/>
    <w:rsid w:val="00B31FB1"/>
    <w:rsid w:val="00B321A1"/>
    <w:rsid w:val="00B332B7"/>
    <w:rsid w:val="00B33952"/>
    <w:rsid w:val="00B33C5E"/>
    <w:rsid w:val="00B342F4"/>
    <w:rsid w:val="00B34369"/>
    <w:rsid w:val="00B34DC2"/>
    <w:rsid w:val="00B35FEE"/>
    <w:rsid w:val="00B36F98"/>
    <w:rsid w:val="00B37266"/>
    <w:rsid w:val="00B37675"/>
    <w:rsid w:val="00B378E5"/>
    <w:rsid w:val="00B4346D"/>
    <w:rsid w:val="00B440F4"/>
    <w:rsid w:val="00B447A5"/>
    <w:rsid w:val="00B4654C"/>
    <w:rsid w:val="00B46AF0"/>
    <w:rsid w:val="00B47293"/>
    <w:rsid w:val="00B50E50"/>
    <w:rsid w:val="00B52120"/>
    <w:rsid w:val="00B54ABC"/>
    <w:rsid w:val="00B54DDE"/>
    <w:rsid w:val="00B55B0E"/>
    <w:rsid w:val="00B56FBE"/>
    <w:rsid w:val="00B60ACF"/>
    <w:rsid w:val="00B61AA3"/>
    <w:rsid w:val="00B62B58"/>
    <w:rsid w:val="00B637CD"/>
    <w:rsid w:val="00B65149"/>
    <w:rsid w:val="00B66567"/>
    <w:rsid w:val="00B66F52"/>
    <w:rsid w:val="00B66FE5"/>
    <w:rsid w:val="00B67218"/>
    <w:rsid w:val="00B67480"/>
    <w:rsid w:val="00B675FA"/>
    <w:rsid w:val="00B721DA"/>
    <w:rsid w:val="00B72880"/>
    <w:rsid w:val="00B73A40"/>
    <w:rsid w:val="00B743D2"/>
    <w:rsid w:val="00B758BF"/>
    <w:rsid w:val="00B77EC8"/>
    <w:rsid w:val="00B80913"/>
    <w:rsid w:val="00B827A6"/>
    <w:rsid w:val="00B831CE"/>
    <w:rsid w:val="00B86677"/>
    <w:rsid w:val="00B87131"/>
    <w:rsid w:val="00B939B1"/>
    <w:rsid w:val="00B95B7B"/>
    <w:rsid w:val="00B96D40"/>
    <w:rsid w:val="00B97386"/>
    <w:rsid w:val="00BA0DCA"/>
    <w:rsid w:val="00BA263B"/>
    <w:rsid w:val="00BA2A3B"/>
    <w:rsid w:val="00BA42B2"/>
    <w:rsid w:val="00BA4AA2"/>
    <w:rsid w:val="00BA58D4"/>
    <w:rsid w:val="00BA5B9E"/>
    <w:rsid w:val="00BA6EE6"/>
    <w:rsid w:val="00BA7622"/>
    <w:rsid w:val="00BA7C9A"/>
    <w:rsid w:val="00BB203B"/>
    <w:rsid w:val="00BB2B7B"/>
    <w:rsid w:val="00BB3998"/>
    <w:rsid w:val="00BB57F0"/>
    <w:rsid w:val="00BB5E79"/>
    <w:rsid w:val="00BB5F8F"/>
    <w:rsid w:val="00BB657A"/>
    <w:rsid w:val="00BB6838"/>
    <w:rsid w:val="00BB68BB"/>
    <w:rsid w:val="00BC0401"/>
    <w:rsid w:val="00BC0C29"/>
    <w:rsid w:val="00BC1A4E"/>
    <w:rsid w:val="00BC22C5"/>
    <w:rsid w:val="00BC4790"/>
    <w:rsid w:val="00BC5B48"/>
    <w:rsid w:val="00BC5DC7"/>
    <w:rsid w:val="00BC6B8B"/>
    <w:rsid w:val="00BC73D8"/>
    <w:rsid w:val="00BC7B67"/>
    <w:rsid w:val="00BD4691"/>
    <w:rsid w:val="00BD52D7"/>
    <w:rsid w:val="00BD5AD2"/>
    <w:rsid w:val="00BD6569"/>
    <w:rsid w:val="00BD7BDA"/>
    <w:rsid w:val="00BD7E32"/>
    <w:rsid w:val="00BE1C7D"/>
    <w:rsid w:val="00BE22F3"/>
    <w:rsid w:val="00BE3837"/>
    <w:rsid w:val="00BE5B52"/>
    <w:rsid w:val="00BE6212"/>
    <w:rsid w:val="00BE6ABD"/>
    <w:rsid w:val="00BE781B"/>
    <w:rsid w:val="00BE7B8D"/>
    <w:rsid w:val="00BE7FA0"/>
    <w:rsid w:val="00BF0993"/>
    <w:rsid w:val="00BF0D85"/>
    <w:rsid w:val="00BF0FFF"/>
    <w:rsid w:val="00BF10A9"/>
    <w:rsid w:val="00BF1703"/>
    <w:rsid w:val="00BF231C"/>
    <w:rsid w:val="00BF3DB6"/>
    <w:rsid w:val="00BF51E5"/>
    <w:rsid w:val="00BF67F7"/>
    <w:rsid w:val="00BF74A6"/>
    <w:rsid w:val="00C013AD"/>
    <w:rsid w:val="00C018A3"/>
    <w:rsid w:val="00C04904"/>
    <w:rsid w:val="00C056B3"/>
    <w:rsid w:val="00C07B14"/>
    <w:rsid w:val="00C103E5"/>
    <w:rsid w:val="00C13319"/>
    <w:rsid w:val="00C13B94"/>
    <w:rsid w:val="00C13EE9"/>
    <w:rsid w:val="00C20C80"/>
    <w:rsid w:val="00C21540"/>
    <w:rsid w:val="00C2189E"/>
    <w:rsid w:val="00C21906"/>
    <w:rsid w:val="00C21BFA"/>
    <w:rsid w:val="00C22148"/>
    <w:rsid w:val="00C23D64"/>
    <w:rsid w:val="00C24C8D"/>
    <w:rsid w:val="00C25FE2"/>
    <w:rsid w:val="00C26B53"/>
    <w:rsid w:val="00C279B2"/>
    <w:rsid w:val="00C318BF"/>
    <w:rsid w:val="00C33E50"/>
    <w:rsid w:val="00C34C20"/>
    <w:rsid w:val="00C3503C"/>
    <w:rsid w:val="00C35A3E"/>
    <w:rsid w:val="00C35F31"/>
    <w:rsid w:val="00C367BB"/>
    <w:rsid w:val="00C40DC3"/>
    <w:rsid w:val="00C41B7C"/>
    <w:rsid w:val="00C42130"/>
    <w:rsid w:val="00C423A4"/>
    <w:rsid w:val="00C44BF5"/>
    <w:rsid w:val="00C4750B"/>
    <w:rsid w:val="00C521D6"/>
    <w:rsid w:val="00C5490C"/>
    <w:rsid w:val="00C55232"/>
    <w:rsid w:val="00C553A4"/>
    <w:rsid w:val="00C55624"/>
    <w:rsid w:val="00C55A06"/>
    <w:rsid w:val="00C55D03"/>
    <w:rsid w:val="00C601BC"/>
    <w:rsid w:val="00C6047A"/>
    <w:rsid w:val="00C6329F"/>
    <w:rsid w:val="00C63340"/>
    <w:rsid w:val="00C643F9"/>
    <w:rsid w:val="00C64E95"/>
    <w:rsid w:val="00C7080D"/>
    <w:rsid w:val="00C71372"/>
    <w:rsid w:val="00C72410"/>
    <w:rsid w:val="00C7287F"/>
    <w:rsid w:val="00C80CB8"/>
    <w:rsid w:val="00C819F8"/>
    <w:rsid w:val="00C8248C"/>
    <w:rsid w:val="00C84B85"/>
    <w:rsid w:val="00C84E33"/>
    <w:rsid w:val="00C86D6F"/>
    <w:rsid w:val="00C9055D"/>
    <w:rsid w:val="00C905FC"/>
    <w:rsid w:val="00C91EAF"/>
    <w:rsid w:val="00C9250A"/>
    <w:rsid w:val="00C92D03"/>
    <w:rsid w:val="00C9319C"/>
    <w:rsid w:val="00C9435D"/>
    <w:rsid w:val="00C94DF2"/>
    <w:rsid w:val="00C96064"/>
    <w:rsid w:val="00C9606D"/>
    <w:rsid w:val="00C96741"/>
    <w:rsid w:val="00CA2D1B"/>
    <w:rsid w:val="00CA375D"/>
    <w:rsid w:val="00CA662A"/>
    <w:rsid w:val="00CA7574"/>
    <w:rsid w:val="00CA7AFD"/>
    <w:rsid w:val="00CA7C3C"/>
    <w:rsid w:val="00CB0189"/>
    <w:rsid w:val="00CB0BA2"/>
    <w:rsid w:val="00CB1A42"/>
    <w:rsid w:val="00CB1B0C"/>
    <w:rsid w:val="00CB29D9"/>
    <w:rsid w:val="00CB2C0B"/>
    <w:rsid w:val="00CB517D"/>
    <w:rsid w:val="00CB5973"/>
    <w:rsid w:val="00CB71C5"/>
    <w:rsid w:val="00CC02E6"/>
    <w:rsid w:val="00CC038D"/>
    <w:rsid w:val="00CC08DB"/>
    <w:rsid w:val="00CC08FD"/>
    <w:rsid w:val="00CC21E7"/>
    <w:rsid w:val="00CC28C9"/>
    <w:rsid w:val="00CC2E9B"/>
    <w:rsid w:val="00CC39FF"/>
    <w:rsid w:val="00CC3C2F"/>
    <w:rsid w:val="00CC4AC8"/>
    <w:rsid w:val="00CC5233"/>
    <w:rsid w:val="00CC5DE6"/>
    <w:rsid w:val="00CC6E4E"/>
    <w:rsid w:val="00CC6FE8"/>
    <w:rsid w:val="00CC7202"/>
    <w:rsid w:val="00CD0479"/>
    <w:rsid w:val="00CD22BA"/>
    <w:rsid w:val="00CD2808"/>
    <w:rsid w:val="00CD28BF"/>
    <w:rsid w:val="00CD2EAE"/>
    <w:rsid w:val="00CD4092"/>
    <w:rsid w:val="00CD4A20"/>
    <w:rsid w:val="00CD50A1"/>
    <w:rsid w:val="00CD519E"/>
    <w:rsid w:val="00CD561D"/>
    <w:rsid w:val="00CD6C98"/>
    <w:rsid w:val="00CD70E5"/>
    <w:rsid w:val="00CE0205"/>
    <w:rsid w:val="00CE0C4F"/>
    <w:rsid w:val="00CE30EA"/>
    <w:rsid w:val="00CE47DA"/>
    <w:rsid w:val="00CE4F25"/>
    <w:rsid w:val="00CF048A"/>
    <w:rsid w:val="00CF155A"/>
    <w:rsid w:val="00CF1D93"/>
    <w:rsid w:val="00CF2947"/>
    <w:rsid w:val="00CF3841"/>
    <w:rsid w:val="00CF686F"/>
    <w:rsid w:val="00CF6E60"/>
    <w:rsid w:val="00CF7251"/>
    <w:rsid w:val="00CF7BCA"/>
    <w:rsid w:val="00CF7F59"/>
    <w:rsid w:val="00D008FD"/>
    <w:rsid w:val="00D0321C"/>
    <w:rsid w:val="00D035EC"/>
    <w:rsid w:val="00D0561F"/>
    <w:rsid w:val="00D06AB1"/>
    <w:rsid w:val="00D072ED"/>
    <w:rsid w:val="00D07A16"/>
    <w:rsid w:val="00D1067E"/>
    <w:rsid w:val="00D10F50"/>
    <w:rsid w:val="00D11272"/>
    <w:rsid w:val="00D126F5"/>
    <w:rsid w:val="00D13263"/>
    <w:rsid w:val="00D1489E"/>
    <w:rsid w:val="00D2021E"/>
    <w:rsid w:val="00D20737"/>
    <w:rsid w:val="00D2111C"/>
    <w:rsid w:val="00D21E81"/>
    <w:rsid w:val="00D223DE"/>
    <w:rsid w:val="00D2329E"/>
    <w:rsid w:val="00D252FA"/>
    <w:rsid w:val="00D25758"/>
    <w:rsid w:val="00D25E37"/>
    <w:rsid w:val="00D2661A"/>
    <w:rsid w:val="00D27582"/>
    <w:rsid w:val="00D278BB"/>
    <w:rsid w:val="00D27EC4"/>
    <w:rsid w:val="00D32719"/>
    <w:rsid w:val="00D33333"/>
    <w:rsid w:val="00D333B7"/>
    <w:rsid w:val="00D33457"/>
    <w:rsid w:val="00D35006"/>
    <w:rsid w:val="00D351D0"/>
    <w:rsid w:val="00D352A2"/>
    <w:rsid w:val="00D356B7"/>
    <w:rsid w:val="00D404DE"/>
    <w:rsid w:val="00D404F1"/>
    <w:rsid w:val="00D408BA"/>
    <w:rsid w:val="00D410C2"/>
    <w:rsid w:val="00D4162B"/>
    <w:rsid w:val="00D4514F"/>
    <w:rsid w:val="00D451E2"/>
    <w:rsid w:val="00D45E89"/>
    <w:rsid w:val="00D45E8D"/>
    <w:rsid w:val="00D466AE"/>
    <w:rsid w:val="00D472FB"/>
    <w:rsid w:val="00D4734F"/>
    <w:rsid w:val="00D51BF3"/>
    <w:rsid w:val="00D522AA"/>
    <w:rsid w:val="00D567A7"/>
    <w:rsid w:val="00D60239"/>
    <w:rsid w:val="00D6100C"/>
    <w:rsid w:val="00D62CBB"/>
    <w:rsid w:val="00D66846"/>
    <w:rsid w:val="00D675FB"/>
    <w:rsid w:val="00D67CAC"/>
    <w:rsid w:val="00D71EAE"/>
    <w:rsid w:val="00D71F25"/>
    <w:rsid w:val="00D72A9C"/>
    <w:rsid w:val="00D7312B"/>
    <w:rsid w:val="00D74B74"/>
    <w:rsid w:val="00D762AE"/>
    <w:rsid w:val="00D77031"/>
    <w:rsid w:val="00D804CE"/>
    <w:rsid w:val="00D80CE9"/>
    <w:rsid w:val="00D833B4"/>
    <w:rsid w:val="00D846E5"/>
    <w:rsid w:val="00D84941"/>
    <w:rsid w:val="00D84FA1"/>
    <w:rsid w:val="00D851F0"/>
    <w:rsid w:val="00D868CC"/>
    <w:rsid w:val="00D86DB7"/>
    <w:rsid w:val="00D91585"/>
    <w:rsid w:val="00D926D0"/>
    <w:rsid w:val="00D92C9C"/>
    <w:rsid w:val="00D93030"/>
    <w:rsid w:val="00D93D09"/>
    <w:rsid w:val="00D94986"/>
    <w:rsid w:val="00D94E97"/>
    <w:rsid w:val="00D950E1"/>
    <w:rsid w:val="00D952A6"/>
    <w:rsid w:val="00D97F99"/>
    <w:rsid w:val="00DA1E08"/>
    <w:rsid w:val="00DA24F8"/>
    <w:rsid w:val="00DA28E8"/>
    <w:rsid w:val="00DA38D3"/>
    <w:rsid w:val="00DA3932"/>
    <w:rsid w:val="00DA3AFC"/>
    <w:rsid w:val="00DA5191"/>
    <w:rsid w:val="00DA64F8"/>
    <w:rsid w:val="00DA6C15"/>
    <w:rsid w:val="00DA73A2"/>
    <w:rsid w:val="00DB016D"/>
    <w:rsid w:val="00DB0258"/>
    <w:rsid w:val="00DB12CC"/>
    <w:rsid w:val="00DB38EE"/>
    <w:rsid w:val="00DB41A6"/>
    <w:rsid w:val="00DB41F5"/>
    <w:rsid w:val="00DB498B"/>
    <w:rsid w:val="00DB4F30"/>
    <w:rsid w:val="00DB66CA"/>
    <w:rsid w:val="00DB6BCA"/>
    <w:rsid w:val="00DB73F7"/>
    <w:rsid w:val="00DC01D8"/>
    <w:rsid w:val="00DC0321"/>
    <w:rsid w:val="00DC1B3F"/>
    <w:rsid w:val="00DC2776"/>
    <w:rsid w:val="00DC2F1F"/>
    <w:rsid w:val="00DC3067"/>
    <w:rsid w:val="00DC370B"/>
    <w:rsid w:val="00DC575E"/>
    <w:rsid w:val="00DC5B90"/>
    <w:rsid w:val="00DD00E1"/>
    <w:rsid w:val="00DD00FF"/>
    <w:rsid w:val="00DD0619"/>
    <w:rsid w:val="00DD07FB"/>
    <w:rsid w:val="00DD0F5C"/>
    <w:rsid w:val="00DD1DF3"/>
    <w:rsid w:val="00DD25C6"/>
    <w:rsid w:val="00DD3A7C"/>
    <w:rsid w:val="00DD49D8"/>
    <w:rsid w:val="00DD4FE5"/>
    <w:rsid w:val="00DD54B0"/>
    <w:rsid w:val="00DD57EE"/>
    <w:rsid w:val="00DD6BCC"/>
    <w:rsid w:val="00DE0A4B"/>
    <w:rsid w:val="00DE0F79"/>
    <w:rsid w:val="00DE2410"/>
    <w:rsid w:val="00DE2939"/>
    <w:rsid w:val="00DE2C78"/>
    <w:rsid w:val="00DE6E81"/>
    <w:rsid w:val="00DE703F"/>
    <w:rsid w:val="00DE7595"/>
    <w:rsid w:val="00DF1961"/>
    <w:rsid w:val="00DF25F7"/>
    <w:rsid w:val="00DF2BDF"/>
    <w:rsid w:val="00DF44DE"/>
    <w:rsid w:val="00DF57C5"/>
    <w:rsid w:val="00DF5F11"/>
    <w:rsid w:val="00DF6378"/>
    <w:rsid w:val="00E005C4"/>
    <w:rsid w:val="00E01138"/>
    <w:rsid w:val="00E02DFB"/>
    <w:rsid w:val="00E030F9"/>
    <w:rsid w:val="00E0311A"/>
    <w:rsid w:val="00E03138"/>
    <w:rsid w:val="00E042D4"/>
    <w:rsid w:val="00E05085"/>
    <w:rsid w:val="00E05F91"/>
    <w:rsid w:val="00E06404"/>
    <w:rsid w:val="00E065D2"/>
    <w:rsid w:val="00E11A85"/>
    <w:rsid w:val="00E12495"/>
    <w:rsid w:val="00E15CCD"/>
    <w:rsid w:val="00E202EF"/>
    <w:rsid w:val="00E20529"/>
    <w:rsid w:val="00E210B5"/>
    <w:rsid w:val="00E23D99"/>
    <w:rsid w:val="00E2552F"/>
    <w:rsid w:val="00E279C4"/>
    <w:rsid w:val="00E3137A"/>
    <w:rsid w:val="00E32CCF"/>
    <w:rsid w:val="00E349AE"/>
    <w:rsid w:val="00E34A98"/>
    <w:rsid w:val="00E35D1E"/>
    <w:rsid w:val="00E364F9"/>
    <w:rsid w:val="00E365FA"/>
    <w:rsid w:val="00E36789"/>
    <w:rsid w:val="00E379BA"/>
    <w:rsid w:val="00E44571"/>
    <w:rsid w:val="00E44A83"/>
    <w:rsid w:val="00E502C1"/>
    <w:rsid w:val="00E502DD"/>
    <w:rsid w:val="00E50724"/>
    <w:rsid w:val="00E50D3A"/>
    <w:rsid w:val="00E51387"/>
    <w:rsid w:val="00E51AB8"/>
    <w:rsid w:val="00E51E68"/>
    <w:rsid w:val="00E5236D"/>
    <w:rsid w:val="00E52EFD"/>
    <w:rsid w:val="00E5408A"/>
    <w:rsid w:val="00E54E1B"/>
    <w:rsid w:val="00E56800"/>
    <w:rsid w:val="00E57AF4"/>
    <w:rsid w:val="00E57B1F"/>
    <w:rsid w:val="00E60C63"/>
    <w:rsid w:val="00E61256"/>
    <w:rsid w:val="00E61310"/>
    <w:rsid w:val="00E62FF9"/>
    <w:rsid w:val="00E635D6"/>
    <w:rsid w:val="00E639BC"/>
    <w:rsid w:val="00E664CC"/>
    <w:rsid w:val="00E66BCE"/>
    <w:rsid w:val="00E70388"/>
    <w:rsid w:val="00E70F92"/>
    <w:rsid w:val="00E71E25"/>
    <w:rsid w:val="00E738DB"/>
    <w:rsid w:val="00E74C54"/>
    <w:rsid w:val="00E76B0D"/>
    <w:rsid w:val="00E77A03"/>
    <w:rsid w:val="00E822E8"/>
    <w:rsid w:val="00E82554"/>
    <w:rsid w:val="00E82606"/>
    <w:rsid w:val="00E846C8"/>
    <w:rsid w:val="00E84957"/>
    <w:rsid w:val="00E84A55"/>
    <w:rsid w:val="00E85119"/>
    <w:rsid w:val="00E85BFF"/>
    <w:rsid w:val="00E90391"/>
    <w:rsid w:val="00E906C2"/>
    <w:rsid w:val="00E9241B"/>
    <w:rsid w:val="00E9311F"/>
    <w:rsid w:val="00E932CB"/>
    <w:rsid w:val="00E932DB"/>
    <w:rsid w:val="00E934D1"/>
    <w:rsid w:val="00E9480D"/>
    <w:rsid w:val="00E94AF0"/>
    <w:rsid w:val="00E95978"/>
    <w:rsid w:val="00E95D13"/>
    <w:rsid w:val="00E95DD3"/>
    <w:rsid w:val="00E96134"/>
    <w:rsid w:val="00E969D5"/>
    <w:rsid w:val="00E9700F"/>
    <w:rsid w:val="00EA18BC"/>
    <w:rsid w:val="00EA42C3"/>
    <w:rsid w:val="00EA58D1"/>
    <w:rsid w:val="00EA5A98"/>
    <w:rsid w:val="00EA61BC"/>
    <w:rsid w:val="00EA681A"/>
    <w:rsid w:val="00EA735B"/>
    <w:rsid w:val="00EB1347"/>
    <w:rsid w:val="00EB17DE"/>
    <w:rsid w:val="00EB1E69"/>
    <w:rsid w:val="00EB2086"/>
    <w:rsid w:val="00EB3CF5"/>
    <w:rsid w:val="00EB5EDF"/>
    <w:rsid w:val="00EB60FE"/>
    <w:rsid w:val="00EB74DB"/>
    <w:rsid w:val="00EB766A"/>
    <w:rsid w:val="00EC054A"/>
    <w:rsid w:val="00EC05B2"/>
    <w:rsid w:val="00EC2507"/>
    <w:rsid w:val="00EC2899"/>
    <w:rsid w:val="00EC3517"/>
    <w:rsid w:val="00EC5359"/>
    <w:rsid w:val="00EC54EE"/>
    <w:rsid w:val="00EC562A"/>
    <w:rsid w:val="00ED067A"/>
    <w:rsid w:val="00ED1262"/>
    <w:rsid w:val="00ED2B50"/>
    <w:rsid w:val="00ED7D75"/>
    <w:rsid w:val="00EE0350"/>
    <w:rsid w:val="00EE0719"/>
    <w:rsid w:val="00EE0E80"/>
    <w:rsid w:val="00EE326D"/>
    <w:rsid w:val="00EE54A6"/>
    <w:rsid w:val="00EE613F"/>
    <w:rsid w:val="00EE7295"/>
    <w:rsid w:val="00EE7869"/>
    <w:rsid w:val="00EF054A"/>
    <w:rsid w:val="00EF3235"/>
    <w:rsid w:val="00EF4733"/>
    <w:rsid w:val="00EF7A96"/>
    <w:rsid w:val="00EF7E72"/>
    <w:rsid w:val="00F004DE"/>
    <w:rsid w:val="00F0270B"/>
    <w:rsid w:val="00F0287B"/>
    <w:rsid w:val="00F041F5"/>
    <w:rsid w:val="00F048CE"/>
    <w:rsid w:val="00F0577B"/>
    <w:rsid w:val="00F06D37"/>
    <w:rsid w:val="00F07B9D"/>
    <w:rsid w:val="00F07E19"/>
    <w:rsid w:val="00F11586"/>
    <w:rsid w:val="00F1183B"/>
    <w:rsid w:val="00F11C9F"/>
    <w:rsid w:val="00F12263"/>
    <w:rsid w:val="00F1409D"/>
    <w:rsid w:val="00F14214"/>
    <w:rsid w:val="00F157A9"/>
    <w:rsid w:val="00F16B8A"/>
    <w:rsid w:val="00F21E2A"/>
    <w:rsid w:val="00F22DFC"/>
    <w:rsid w:val="00F25BB6"/>
    <w:rsid w:val="00F26B7E"/>
    <w:rsid w:val="00F27A3B"/>
    <w:rsid w:val="00F27EB2"/>
    <w:rsid w:val="00F3219C"/>
    <w:rsid w:val="00F3264C"/>
    <w:rsid w:val="00F33817"/>
    <w:rsid w:val="00F361AC"/>
    <w:rsid w:val="00F413C4"/>
    <w:rsid w:val="00F420D5"/>
    <w:rsid w:val="00F424C5"/>
    <w:rsid w:val="00F42C64"/>
    <w:rsid w:val="00F451EA"/>
    <w:rsid w:val="00F45447"/>
    <w:rsid w:val="00F4561D"/>
    <w:rsid w:val="00F456C6"/>
    <w:rsid w:val="00F4577B"/>
    <w:rsid w:val="00F46496"/>
    <w:rsid w:val="00F46946"/>
    <w:rsid w:val="00F474D0"/>
    <w:rsid w:val="00F50179"/>
    <w:rsid w:val="00F515EE"/>
    <w:rsid w:val="00F52A42"/>
    <w:rsid w:val="00F54413"/>
    <w:rsid w:val="00F54B46"/>
    <w:rsid w:val="00F56511"/>
    <w:rsid w:val="00F6095A"/>
    <w:rsid w:val="00F618EE"/>
    <w:rsid w:val="00F6194E"/>
    <w:rsid w:val="00F623AC"/>
    <w:rsid w:val="00F6412A"/>
    <w:rsid w:val="00F65893"/>
    <w:rsid w:val="00F667D1"/>
    <w:rsid w:val="00F66A4A"/>
    <w:rsid w:val="00F70E62"/>
    <w:rsid w:val="00F71E22"/>
    <w:rsid w:val="00F72142"/>
    <w:rsid w:val="00F72AE7"/>
    <w:rsid w:val="00F7564B"/>
    <w:rsid w:val="00F77857"/>
    <w:rsid w:val="00F81141"/>
    <w:rsid w:val="00F819CD"/>
    <w:rsid w:val="00F82797"/>
    <w:rsid w:val="00F833BA"/>
    <w:rsid w:val="00F8390C"/>
    <w:rsid w:val="00F84FD0"/>
    <w:rsid w:val="00F8588B"/>
    <w:rsid w:val="00F859A8"/>
    <w:rsid w:val="00F86500"/>
    <w:rsid w:val="00F86805"/>
    <w:rsid w:val="00F86936"/>
    <w:rsid w:val="00F86D87"/>
    <w:rsid w:val="00F9108B"/>
    <w:rsid w:val="00F91349"/>
    <w:rsid w:val="00F91A08"/>
    <w:rsid w:val="00F93A8A"/>
    <w:rsid w:val="00F95248"/>
    <w:rsid w:val="00F956A9"/>
    <w:rsid w:val="00F963ED"/>
    <w:rsid w:val="00F966CF"/>
    <w:rsid w:val="00F96CAE"/>
    <w:rsid w:val="00F979C8"/>
    <w:rsid w:val="00F97C99"/>
    <w:rsid w:val="00FA4DAC"/>
    <w:rsid w:val="00FA4FED"/>
    <w:rsid w:val="00FA662D"/>
    <w:rsid w:val="00FA6AD9"/>
    <w:rsid w:val="00FA71B9"/>
    <w:rsid w:val="00FA73B1"/>
    <w:rsid w:val="00FB0CB9"/>
    <w:rsid w:val="00FB0F4C"/>
    <w:rsid w:val="00FB231D"/>
    <w:rsid w:val="00FB3C25"/>
    <w:rsid w:val="00FB45F1"/>
    <w:rsid w:val="00FB4A72"/>
    <w:rsid w:val="00FB4BB0"/>
    <w:rsid w:val="00FB54E8"/>
    <w:rsid w:val="00FB6A4B"/>
    <w:rsid w:val="00FB7054"/>
    <w:rsid w:val="00FC17A9"/>
    <w:rsid w:val="00FC17B7"/>
    <w:rsid w:val="00FC2CB7"/>
    <w:rsid w:val="00FC30C9"/>
    <w:rsid w:val="00FC4090"/>
    <w:rsid w:val="00FC55B4"/>
    <w:rsid w:val="00FD00E6"/>
    <w:rsid w:val="00FD095F"/>
    <w:rsid w:val="00FD09A1"/>
    <w:rsid w:val="00FD22CE"/>
    <w:rsid w:val="00FD2A7C"/>
    <w:rsid w:val="00FD58A0"/>
    <w:rsid w:val="00FD59EB"/>
    <w:rsid w:val="00FD7299"/>
    <w:rsid w:val="00FD788C"/>
    <w:rsid w:val="00FE0498"/>
    <w:rsid w:val="00FE1FBE"/>
    <w:rsid w:val="00FE2E4D"/>
    <w:rsid w:val="00FE3901"/>
    <w:rsid w:val="00FE39D3"/>
    <w:rsid w:val="00FE49DD"/>
    <w:rsid w:val="00FE4BCE"/>
    <w:rsid w:val="00FE54AE"/>
    <w:rsid w:val="00FE576A"/>
    <w:rsid w:val="00FE752D"/>
    <w:rsid w:val="00FE7679"/>
    <w:rsid w:val="00FE7E79"/>
    <w:rsid w:val="00FF1C54"/>
    <w:rsid w:val="00FF3E7D"/>
    <w:rsid w:val="00FF4F80"/>
    <w:rsid w:val="00FF5B99"/>
    <w:rsid w:val="00FF730C"/>
    <w:rsid w:val="00FF73F4"/>
    <w:rsid w:val="00FF7CE4"/>
    <w:rsid w:val="00FF7D17"/>
    <w:rsid w:val="00FF7E39"/>
    <w:rsid w:val="07691ADF"/>
    <w:rsid w:val="07BC60B3"/>
    <w:rsid w:val="08114650"/>
    <w:rsid w:val="0C5B0590"/>
    <w:rsid w:val="0E495485"/>
    <w:rsid w:val="1158509E"/>
    <w:rsid w:val="11C91AF8"/>
    <w:rsid w:val="152A714D"/>
    <w:rsid w:val="17795D6E"/>
    <w:rsid w:val="1EDA3596"/>
    <w:rsid w:val="21797BF3"/>
    <w:rsid w:val="24363CA5"/>
    <w:rsid w:val="243E127B"/>
    <w:rsid w:val="27083356"/>
    <w:rsid w:val="286B525F"/>
    <w:rsid w:val="288F53F1"/>
    <w:rsid w:val="298505A2"/>
    <w:rsid w:val="2D3227EF"/>
    <w:rsid w:val="2FD14541"/>
    <w:rsid w:val="312C5FC6"/>
    <w:rsid w:val="31F14A27"/>
    <w:rsid w:val="3678161C"/>
    <w:rsid w:val="3ADC3D9A"/>
    <w:rsid w:val="3C685090"/>
    <w:rsid w:val="3CFB64E4"/>
    <w:rsid w:val="43495304"/>
    <w:rsid w:val="47F40B66"/>
    <w:rsid w:val="4C28759A"/>
    <w:rsid w:val="4DD451F5"/>
    <w:rsid w:val="4E1B3100"/>
    <w:rsid w:val="50593A6B"/>
    <w:rsid w:val="50CA2BBB"/>
    <w:rsid w:val="550146D2"/>
    <w:rsid w:val="55F5205F"/>
    <w:rsid w:val="5B411CCC"/>
    <w:rsid w:val="5ED8301D"/>
    <w:rsid w:val="5F223BC2"/>
    <w:rsid w:val="5FA70C08"/>
    <w:rsid w:val="61DC62AA"/>
    <w:rsid w:val="66320B8F"/>
    <w:rsid w:val="664D688E"/>
    <w:rsid w:val="67AB5A2C"/>
    <w:rsid w:val="6CE10C19"/>
    <w:rsid w:val="6E376E6A"/>
    <w:rsid w:val="6EA91A41"/>
    <w:rsid w:val="71AB7A47"/>
    <w:rsid w:val="726E73F3"/>
    <w:rsid w:val="737A7DC2"/>
    <w:rsid w:val="744A1799"/>
    <w:rsid w:val="79EE0E19"/>
    <w:rsid w:val="7AEC5358"/>
    <w:rsid w:val="7C6A7216"/>
    <w:rsid w:val="7F357545"/>
    <w:rsid w:val="7F3748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5257B18"/>
  <w15:docId w15:val="{559A597B-C21D-4FEF-8C21-63EEFF577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qFormat/>
    <w:pPr>
      <w:widowControl w:val="0"/>
      <w:adjustRightInd w:val="0"/>
      <w:spacing w:line="400" w:lineRule="exact"/>
      <w:jc w:val="both"/>
    </w:pPr>
    <w:rPr>
      <w:rFonts w:cs="Times New Roman"/>
      <w:kern w:val="2"/>
      <w:sz w:val="21"/>
      <w:szCs w:val="21"/>
    </w:rPr>
  </w:style>
  <w:style w:type="paragraph" w:styleId="1">
    <w:name w:val="heading 1"/>
    <w:basedOn w:val="afff7"/>
    <w:next w:val="afff7"/>
    <w:link w:val="10"/>
    <w:qFormat/>
    <w:pPr>
      <w:keepNext/>
      <w:keepLines/>
      <w:spacing w:before="340" w:after="330" w:line="578" w:lineRule="auto"/>
      <w:outlineLvl w:val="0"/>
    </w:pPr>
    <w:rPr>
      <w:b/>
      <w:bCs/>
      <w:kern w:val="44"/>
      <w:sz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TOC7">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annotation text"/>
    <w:basedOn w:val="afff7"/>
    <w:link w:val="afffd"/>
    <w:uiPriority w:val="99"/>
    <w:unhideWhenUsed/>
    <w:qFormat/>
    <w:pPr>
      <w:jc w:val="left"/>
    </w:pPr>
  </w:style>
  <w:style w:type="paragraph" w:styleId="afffe">
    <w:name w:val="Body Text"/>
    <w:basedOn w:val="afff7"/>
    <w:link w:val="affff"/>
    <w:qFormat/>
    <w:pPr>
      <w:spacing w:after="120"/>
    </w:pPr>
  </w:style>
  <w:style w:type="paragraph" w:styleId="TOC5">
    <w:name w:val="toc 5"/>
    <w:basedOn w:val="afff7"/>
    <w:next w:val="afff7"/>
    <w:uiPriority w:val="39"/>
    <w:unhideWhenUsed/>
    <w:qFormat/>
    <w:pPr>
      <w:ind w:left="839"/>
    </w:pPr>
    <w:rPr>
      <w:rFonts w:ascii="宋体"/>
    </w:rPr>
  </w:style>
  <w:style w:type="paragraph" w:styleId="TOC3">
    <w:name w:val="toc 3"/>
    <w:basedOn w:val="afff7"/>
    <w:next w:val="afff7"/>
    <w:uiPriority w:val="39"/>
    <w:unhideWhenUsed/>
    <w:qFormat/>
    <w:pPr>
      <w:spacing w:line="300" w:lineRule="exact"/>
      <w:ind w:left="420"/>
    </w:pPr>
    <w:rPr>
      <w:rFonts w:ascii="宋体"/>
    </w:rPr>
  </w:style>
  <w:style w:type="paragraph" w:styleId="affff0">
    <w:name w:val="Balloon Text"/>
    <w:basedOn w:val="afff7"/>
    <w:link w:val="affff1"/>
    <w:uiPriority w:val="99"/>
    <w:semiHidden/>
    <w:unhideWhenUsed/>
    <w:qFormat/>
    <w:rPr>
      <w:sz w:val="18"/>
      <w:szCs w:val="18"/>
    </w:rPr>
  </w:style>
  <w:style w:type="paragraph" w:styleId="affff2">
    <w:name w:val="footer"/>
    <w:basedOn w:val="afff7"/>
    <w:link w:val="affff3"/>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7"/>
    <w:link w:val="affff5"/>
    <w:autoRedefine/>
    <w:uiPriority w:val="99"/>
    <w:qFormat/>
    <w:rsid w:val="00CF1D93"/>
    <w:pPr>
      <w:tabs>
        <w:tab w:val="center" w:pos="4153"/>
        <w:tab w:val="right" w:pos="8306"/>
      </w:tabs>
      <w:adjustRightInd/>
      <w:snapToGrid w:val="0"/>
      <w:jc w:val="left"/>
    </w:pPr>
    <w:rPr>
      <w:rFonts w:ascii="黑体" w:eastAsia="黑体" w:hAnsi="黑体"/>
      <w:lang w:val="fr-FR"/>
    </w:rPr>
  </w:style>
  <w:style w:type="paragraph" w:styleId="TOC1">
    <w:name w:val="toc 1"/>
    <w:basedOn w:val="afff7"/>
    <w:next w:val="afff7"/>
    <w:uiPriority w:val="39"/>
    <w:unhideWhenUsed/>
    <w:qFormat/>
    <w:pPr>
      <w:tabs>
        <w:tab w:val="right" w:leader="dot" w:pos="9344"/>
      </w:tabs>
      <w:spacing w:beforeLines="25" w:before="78" w:afterLines="25" w:after="78"/>
    </w:pPr>
    <w:rPr>
      <w:rFonts w:ascii="宋体"/>
    </w:rPr>
  </w:style>
  <w:style w:type="paragraph" w:styleId="TOC4">
    <w:name w:val="toc 4"/>
    <w:basedOn w:val="afff7"/>
    <w:next w:val="afff7"/>
    <w:uiPriority w:val="39"/>
    <w:unhideWhenUsed/>
    <w:qFormat/>
    <w:pPr>
      <w:tabs>
        <w:tab w:val="right" w:leader="dot" w:pos="9344"/>
      </w:tabs>
      <w:spacing w:line="300" w:lineRule="exact"/>
      <w:ind w:left="629"/>
    </w:pPr>
    <w:rPr>
      <w:rFonts w:ascii="宋体"/>
    </w:rPr>
  </w:style>
  <w:style w:type="paragraph" w:styleId="affff6">
    <w:name w:val="footnote text"/>
    <w:basedOn w:val="afff7"/>
    <w:next w:val="afff7"/>
    <w:link w:val="affff7"/>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7"/>
    <w:next w:val="afff7"/>
    <w:uiPriority w:val="39"/>
    <w:unhideWhenUsed/>
    <w:qFormat/>
    <w:pPr>
      <w:spacing w:line="300" w:lineRule="exact"/>
      <w:ind w:left="1049"/>
    </w:pPr>
    <w:rPr>
      <w:rFonts w:ascii="宋体"/>
    </w:rPr>
  </w:style>
  <w:style w:type="paragraph" w:styleId="affff8">
    <w:name w:val="table of figures"/>
    <w:basedOn w:val="afff7"/>
    <w:next w:val="afff7"/>
    <w:semiHidden/>
    <w:qFormat/>
    <w:pPr>
      <w:adjustRightInd/>
      <w:spacing w:line="240" w:lineRule="auto"/>
      <w:jc w:val="left"/>
    </w:pPr>
    <w:rPr>
      <w:szCs w:val="24"/>
    </w:rPr>
  </w:style>
  <w:style w:type="paragraph" w:styleId="TOC2">
    <w:name w:val="toc 2"/>
    <w:basedOn w:val="afff7"/>
    <w:next w:val="afff7"/>
    <w:uiPriority w:val="39"/>
    <w:unhideWhenUsed/>
    <w:qFormat/>
    <w:pPr>
      <w:tabs>
        <w:tab w:val="right" w:leader="dot" w:pos="9344"/>
      </w:tabs>
      <w:spacing w:line="300" w:lineRule="exact"/>
      <w:ind w:left="210"/>
    </w:pPr>
    <w:rPr>
      <w:rFonts w:ascii="宋体"/>
    </w:rPr>
  </w:style>
  <w:style w:type="paragraph" w:styleId="affff9">
    <w:name w:val="Normal (Web)"/>
    <w:basedOn w:val="afff7"/>
    <w:uiPriority w:val="99"/>
    <w:semiHidden/>
    <w:unhideWhenUsed/>
    <w:qFormat/>
    <w:rPr>
      <w:sz w:val="24"/>
    </w:rPr>
  </w:style>
  <w:style w:type="paragraph" w:styleId="affffa">
    <w:name w:val="Title"/>
    <w:basedOn w:val="afff7"/>
    <w:link w:val="affffb"/>
    <w:qFormat/>
    <w:pPr>
      <w:spacing w:before="240" w:after="60"/>
      <w:jc w:val="center"/>
      <w:outlineLvl w:val="0"/>
    </w:pPr>
    <w:rPr>
      <w:rFonts w:ascii="Arial" w:hAnsi="Arial" w:cs="Arial"/>
      <w:b/>
      <w:bCs/>
      <w:sz w:val="32"/>
      <w:szCs w:val="32"/>
    </w:rPr>
  </w:style>
  <w:style w:type="paragraph" w:styleId="affffc">
    <w:name w:val="annotation subject"/>
    <w:basedOn w:val="afffc"/>
    <w:next w:val="afffc"/>
    <w:link w:val="affffd"/>
    <w:uiPriority w:val="99"/>
    <w:semiHidden/>
    <w:unhideWhenUsed/>
    <w:qFormat/>
    <w:rPr>
      <w:b/>
      <w:bCs/>
    </w:rPr>
  </w:style>
  <w:style w:type="table" w:styleId="affffe">
    <w:name w:val="Table Grid"/>
    <w:basedOn w:val="af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
    <w:name w:val="Strong"/>
    <w:uiPriority w:val="22"/>
    <w:qFormat/>
    <w:rPr>
      <w:b/>
      <w:bCs/>
    </w:rPr>
  </w:style>
  <w:style w:type="character" w:styleId="afffff0">
    <w:name w:val="page number"/>
    <w:qFormat/>
    <w:rPr>
      <w:rFonts w:ascii="宋体" w:eastAsia="宋体" w:hAnsi="Times New Roman"/>
      <w:sz w:val="18"/>
    </w:rPr>
  </w:style>
  <w:style w:type="character" w:styleId="afffff1">
    <w:name w:val="Emphasis"/>
    <w:uiPriority w:val="20"/>
    <w:qFormat/>
    <w:rPr>
      <w:i/>
      <w:iCs/>
    </w:rPr>
  </w:style>
  <w:style w:type="character" w:styleId="afffff2">
    <w:name w:val="Hyperlink"/>
    <w:uiPriority w:val="99"/>
    <w:qFormat/>
    <w:rPr>
      <w:rFonts w:ascii="宋体" w:eastAsia="宋体" w:hAnsi="Times New Roman"/>
      <w:color w:val="auto"/>
      <w:spacing w:val="0"/>
      <w:w w:val="100"/>
      <w:position w:val="0"/>
      <w:sz w:val="21"/>
      <w:u w:val="none"/>
      <w:vertAlign w:val="baseline"/>
    </w:rPr>
  </w:style>
  <w:style w:type="character" w:styleId="afffff3">
    <w:name w:val="annotation reference"/>
    <w:basedOn w:val="afff8"/>
    <w:uiPriority w:val="99"/>
    <w:semiHidden/>
    <w:unhideWhenUsed/>
    <w:qFormat/>
    <w:rPr>
      <w:sz w:val="21"/>
      <w:szCs w:val="21"/>
    </w:rPr>
  </w:style>
  <w:style w:type="character" w:styleId="afffff4">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5">
    <w:name w:val="页眉 字符"/>
    <w:link w:val="affff4"/>
    <w:uiPriority w:val="99"/>
    <w:qFormat/>
    <w:rsid w:val="00CF1D93"/>
    <w:rPr>
      <w:rFonts w:ascii="黑体" w:eastAsia="黑体" w:hAnsi="黑体" w:cs="Times New Roman"/>
      <w:kern w:val="2"/>
      <w:sz w:val="21"/>
      <w:szCs w:val="21"/>
      <w:lang w:val="fr-FR"/>
    </w:rPr>
  </w:style>
  <w:style w:type="character" w:customStyle="1" w:styleId="affff3">
    <w:name w:val="页脚 字符"/>
    <w:link w:val="affff2"/>
    <w:uiPriority w:val="99"/>
    <w:qFormat/>
    <w:rPr>
      <w:rFonts w:ascii="宋体"/>
      <w:kern w:val="2"/>
      <w:sz w:val="18"/>
      <w:szCs w:val="18"/>
    </w:rPr>
  </w:style>
  <w:style w:type="character" w:customStyle="1" w:styleId="affff1">
    <w:name w:val="批注框文本 字符"/>
    <w:link w:val="affff0"/>
    <w:uiPriority w:val="99"/>
    <w:semiHidden/>
    <w:qFormat/>
    <w:rPr>
      <w:kern w:val="2"/>
      <w:sz w:val="18"/>
      <w:szCs w:val="18"/>
    </w:rPr>
  </w:style>
  <w:style w:type="paragraph" w:styleId="afffff5">
    <w:name w:val="Quote"/>
    <w:basedOn w:val="afff7"/>
    <w:next w:val="afff7"/>
    <w:link w:val="afffff6"/>
    <w:uiPriority w:val="29"/>
    <w:qFormat/>
    <w:rPr>
      <w:i/>
      <w:iCs/>
      <w:color w:val="000000"/>
    </w:rPr>
  </w:style>
  <w:style w:type="character" w:customStyle="1" w:styleId="afffff6">
    <w:name w:val="引用 字符"/>
    <w:link w:val="afffff5"/>
    <w:uiPriority w:val="29"/>
    <w:qFormat/>
    <w:rPr>
      <w:i/>
      <w:iCs/>
      <w:color w:val="000000"/>
      <w:kern w:val="2"/>
      <w:sz w:val="21"/>
      <w:szCs w:val="21"/>
    </w:rPr>
  </w:style>
  <w:style w:type="character" w:customStyle="1" w:styleId="affffb">
    <w:name w:val="标题 字符"/>
    <w:link w:val="affffa"/>
    <w:qFormat/>
    <w:rPr>
      <w:rFonts w:ascii="Arial" w:hAnsi="Arial" w:cs="Arial"/>
      <w:b/>
      <w:bCs/>
      <w:kern w:val="2"/>
      <w:sz w:val="32"/>
      <w:szCs w:val="32"/>
    </w:rPr>
  </w:style>
  <w:style w:type="paragraph" w:customStyle="1" w:styleId="afffff7">
    <w:name w:val="标准标志"/>
    <w:next w:val="afff7"/>
    <w:qFormat/>
    <w:pPr>
      <w:framePr w:w="2268" w:h="1392" w:hRule="exact" w:wrap="around" w:hAnchor="margin" w:x="6748" w:y="171" w:anchorLock="1"/>
      <w:shd w:val="solid" w:color="FFFFFF" w:fill="FFFFFF"/>
      <w:spacing w:line="0" w:lineRule="atLeast"/>
      <w:jc w:val="right"/>
    </w:pPr>
    <w:rPr>
      <w:rFonts w:ascii="Times New Roman" w:hAnsi="Times New Roman" w:cs="Times New Roman"/>
      <w:b/>
      <w:w w:val="130"/>
      <w:sz w:val="96"/>
    </w:rPr>
  </w:style>
  <w:style w:type="paragraph" w:customStyle="1" w:styleId="afffff8">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cs="Times New Roman"/>
      <w:b/>
      <w:bCs/>
      <w:w w:val="148"/>
      <w:sz w:val="52"/>
    </w:rPr>
  </w:style>
  <w:style w:type="paragraph" w:customStyle="1" w:styleId="afffff9">
    <w:name w:val="标准文件_页脚偶数页"/>
    <w:qFormat/>
    <w:pPr>
      <w:ind w:left="198"/>
    </w:pPr>
    <w:rPr>
      <w:rFonts w:ascii="宋体" w:hAnsi="Times New Roman" w:cs="Times New Roman"/>
      <w:sz w:val="18"/>
    </w:rPr>
  </w:style>
  <w:style w:type="paragraph" w:customStyle="1" w:styleId="afffffa">
    <w:name w:val="标准文件_页脚奇数页"/>
    <w:qFormat/>
    <w:pPr>
      <w:ind w:right="227"/>
      <w:jc w:val="right"/>
    </w:pPr>
    <w:rPr>
      <w:rFonts w:ascii="宋体" w:hAnsi="Times New Roman" w:cs="Times New Roman"/>
      <w:sz w:val="18"/>
    </w:rPr>
  </w:style>
  <w:style w:type="paragraph" w:customStyle="1" w:styleId="afffffb">
    <w:name w:val="标准书眉一"/>
    <w:qFormat/>
    <w:pPr>
      <w:jc w:val="both"/>
    </w:pPr>
    <w:rPr>
      <w:rFonts w:ascii="Times New Roman" w:hAnsi="Times New Roman" w:cs="Times New Roman"/>
    </w:rPr>
  </w:style>
  <w:style w:type="paragraph" w:customStyle="1" w:styleId="ICS">
    <w:name w:val="标准文件_ICS"/>
    <w:basedOn w:val="afff7"/>
    <w:qFormat/>
    <w:pPr>
      <w:spacing w:line="0" w:lineRule="atLeast"/>
    </w:pPr>
    <w:rPr>
      <w:rFonts w:ascii="黑体" w:eastAsia="黑体" w:hAnsi="宋体"/>
    </w:rPr>
  </w:style>
  <w:style w:type="paragraph" w:customStyle="1" w:styleId="afffffc">
    <w:name w:val="标准文件_标准正文"/>
    <w:basedOn w:val="afff7"/>
    <w:next w:val="afffffd"/>
    <w:qFormat/>
    <w:pPr>
      <w:snapToGrid w:val="0"/>
      <w:ind w:firstLineChars="200" w:firstLine="200"/>
    </w:pPr>
    <w:rPr>
      <w:kern w:val="0"/>
    </w:rPr>
  </w:style>
  <w:style w:type="paragraph" w:customStyle="1" w:styleId="afffffd">
    <w:name w:val="标准文件_段"/>
    <w:link w:val="Char"/>
    <w:qFormat/>
    <w:pPr>
      <w:autoSpaceDE w:val="0"/>
      <w:autoSpaceDN w:val="0"/>
      <w:ind w:firstLineChars="200" w:firstLine="200"/>
      <w:jc w:val="both"/>
    </w:pPr>
    <w:rPr>
      <w:rFonts w:ascii="宋体" w:hAnsi="Times New Roman" w:cs="Times New Roman"/>
      <w:sz w:val="21"/>
    </w:rPr>
  </w:style>
  <w:style w:type="paragraph" w:customStyle="1" w:styleId="afffffe">
    <w:name w:val="标准文件_版本"/>
    <w:basedOn w:val="afffffc"/>
    <w:qFormat/>
    <w:pPr>
      <w:adjustRightInd/>
      <w:snapToGrid/>
      <w:ind w:firstLineChars="0" w:firstLine="0"/>
    </w:pPr>
    <w:rPr>
      <w:rFonts w:ascii="宋体" w:hAnsi="宋体"/>
      <w:kern w:val="2"/>
    </w:rPr>
  </w:style>
  <w:style w:type="paragraph" w:customStyle="1" w:styleId="affffff">
    <w:name w:val="标准文件_标准部门"/>
    <w:basedOn w:val="afff7"/>
    <w:qFormat/>
    <w:pPr>
      <w:jc w:val="center"/>
    </w:pPr>
    <w:rPr>
      <w:rFonts w:ascii="黑体" w:eastAsia="黑体"/>
      <w:kern w:val="0"/>
      <w:sz w:val="44"/>
    </w:rPr>
  </w:style>
  <w:style w:type="paragraph" w:customStyle="1" w:styleId="affffff0">
    <w:name w:val="标准文件_标准代替"/>
    <w:basedOn w:val="afff7"/>
    <w:next w:val="afff7"/>
    <w:qFormat/>
    <w:pPr>
      <w:spacing w:line="310" w:lineRule="exact"/>
      <w:jc w:val="right"/>
    </w:pPr>
    <w:rPr>
      <w:rFonts w:ascii="宋体" w:hAnsi="宋体"/>
      <w:kern w:val="0"/>
    </w:rPr>
  </w:style>
  <w:style w:type="paragraph" w:customStyle="1" w:styleId="affffff1">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f2">
    <w:name w:val="标准文件_页眉奇数页"/>
    <w:next w:val="afff7"/>
    <w:autoRedefine/>
    <w:qFormat/>
    <w:pPr>
      <w:tabs>
        <w:tab w:val="center" w:pos="4154"/>
        <w:tab w:val="right" w:pos="8306"/>
      </w:tabs>
      <w:spacing w:after="120"/>
      <w:jc w:val="right"/>
    </w:pPr>
    <w:rPr>
      <w:rFonts w:ascii="黑体" w:eastAsia="黑体" w:hAnsi="宋体" w:cs="Times New Roman"/>
      <w:sz w:val="21"/>
    </w:rPr>
  </w:style>
  <w:style w:type="paragraph" w:customStyle="1" w:styleId="affffff3">
    <w:name w:val="标准文件_页眉偶数页"/>
    <w:basedOn w:val="affffff2"/>
    <w:next w:val="afff7"/>
    <w:qFormat/>
    <w:pPr>
      <w:jc w:val="left"/>
    </w:pPr>
  </w:style>
  <w:style w:type="paragraph" w:customStyle="1" w:styleId="affffff4">
    <w:name w:val="标准文件_参考文献标题"/>
    <w:basedOn w:val="afff7"/>
    <w:next w:val="afff7"/>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1">
    <w:name w:val="标准文件_参考文献条目"/>
    <w:qFormat/>
    <w:pPr>
      <w:numPr>
        <w:numId w:val="1"/>
      </w:numPr>
    </w:pPr>
    <w:rPr>
      <w:rFonts w:ascii="宋体" w:hAnsi="Times New Roman" w:cs="Times New Roman"/>
    </w:rPr>
  </w:style>
  <w:style w:type="paragraph" w:customStyle="1" w:styleId="afff0">
    <w:name w:val="标准文件_二级条标题"/>
    <w:next w:val="afffffd"/>
    <w:qFormat/>
    <w:pPr>
      <w:widowControl w:val="0"/>
      <w:numPr>
        <w:ilvl w:val="3"/>
        <w:numId w:val="2"/>
      </w:numPr>
      <w:spacing w:beforeLines="50" w:before="50" w:afterLines="50" w:after="50"/>
      <w:ind w:left="0"/>
      <w:jc w:val="both"/>
      <w:outlineLvl w:val="2"/>
    </w:pPr>
    <w:rPr>
      <w:rFonts w:ascii="黑体" w:eastAsia="黑体" w:hAnsi="Times New Roman" w:cs="Times New Roman"/>
      <w:sz w:val="21"/>
    </w:rPr>
  </w:style>
  <w:style w:type="character" w:customStyle="1" w:styleId="affffff5">
    <w:name w:val="标准文件_发布"/>
    <w:qFormat/>
    <w:rPr>
      <w:rFonts w:ascii="黑体" w:eastAsia="黑体"/>
      <w:spacing w:val="0"/>
      <w:w w:val="100"/>
      <w:position w:val="3"/>
      <w:sz w:val="28"/>
    </w:rPr>
  </w:style>
  <w:style w:type="paragraph" w:customStyle="1" w:styleId="af">
    <w:name w:val="标准文件_方框数字列项"/>
    <w:basedOn w:val="afffffd"/>
    <w:qFormat/>
    <w:pPr>
      <w:numPr>
        <w:numId w:val="3"/>
      </w:numPr>
      <w:ind w:firstLineChars="0" w:firstLine="0"/>
    </w:pPr>
  </w:style>
  <w:style w:type="paragraph" w:customStyle="1" w:styleId="affffff6">
    <w:name w:val="标准文件_封面标准编号"/>
    <w:basedOn w:val="afff7"/>
    <w:next w:val="affffff0"/>
    <w:qFormat/>
    <w:pPr>
      <w:spacing w:line="310" w:lineRule="exact"/>
      <w:jc w:val="right"/>
    </w:pPr>
    <w:rPr>
      <w:rFonts w:ascii="黑体" w:eastAsia="黑体"/>
      <w:kern w:val="0"/>
      <w:sz w:val="28"/>
    </w:rPr>
  </w:style>
  <w:style w:type="paragraph" w:customStyle="1" w:styleId="affffff7">
    <w:name w:val="标准文件_封面标准分类号"/>
    <w:basedOn w:val="afff7"/>
    <w:qFormat/>
    <w:rPr>
      <w:rFonts w:ascii="黑体" w:eastAsia="黑体"/>
      <w:b/>
      <w:kern w:val="0"/>
      <w:sz w:val="28"/>
    </w:rPr>
  </w:style>
  <w:style w:type="paragraph" w:customStyle="1" w:styleId="affffff8">
    <w:name w:val="标准文件_封面标准名称"/>
    <w:basedOn w:val="afff7"/>
    <w:qFormat/>
    <w:pPr>
      <w:spacing w:line="240" w:lineRule="auto"/>
      <w:jc w:val="center"/>
    </w:pPr>
    <w:rPr>
      <w:rFonts w:ascii="黑体" w:eastAsia="黑体"/>
      <w:kern w:val="0"/>
      <w:sz w:val="52"/>
    </w:rPr>
  </w:style>
  <w:style w:type="paragraph" w:customStyle="1" w:styleId="affffff9">
    <w:name w:val="标准文件_封面标准英文名称"/>
    <w:basedOn w:val="afff7"/>
    <w:qFormat/>
    <w:pPr>
      <w:spacing w:line="240" w:lineRule="auto"/>
      <w:jc w:val="center"/>
    </w:pPr>
    <w:rPr>
      <w:rFonts w:ascii="黑体" w:eastAsia="黑体"/>
      <w:b/>
      <w:sz w:val="28"/>
    </w:rPr>
  </w:style>
  <w:style w:type="paragraph" w:customStyle="1" w:styleId="affffffa">
    <w:name w:val="标准文件_封面发布日期"/>
    <w:basedOn w:val="afff7"/>
    <w:qFormat/>
    <w:pPr>
      <w:spacing w:line="310" w:lineRule="exact"/>
    </w:pPr>
    <w:rPr>
      <w:rFonts w:ascii="黑体" w:eastAsia="黑体"/>
      <w:kern w:val="0"/>
      <w:sz w:val="28"/>
    </w:rPr>
  </w:style>
  <w:style w:type="paragraph" w:customStyle="1" w:styleId="affffffb">
    <w:name w:val="标准文件_封面密级"/>
    <w:basedOn w:val="afff7"/>
    <w:qFormat/>
    <w:rPr>
      <w:rFonts w:eastAsia="黑体"/>
      <w:sz w:val="32"/>
    </w:rPr>
  </w:style>
  <w:style w:type="paragraph" w:customStyle="1" w:styleId="affffffc">
    <w:name w:val="标准文件_封面实施日期"/>
    <w:basedOn w:val="afff7"/>
    <w:qFormat/>
    <w:pPr>
      <w:spacing w:line="310" w:lineRule="exact"/>
      <w:jc w:val="right"/>
    </w:pPr>
    <w:rPr>
      <w:rFonts w:ascii="黑体" w:eastAsia="黑体"/>
      <w:sz w:val="28"/>
    </w:rPr>
  </w:style>
  <w:style w:type="paragraph" w:customStyle="1" w:styleId="affffffd">
    <w:name w:val="标准文件_封面抬头"/>
    <w:basedOn w:val="afffffd"/>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d"/>
    <w:qFormat/>
    <w:pPr>
      <w:numPr>
        <w:numId w:val="4"/>
      </w:numPr>
      <w:shd w:val="clear" w:color="FFFFFF" w:fill="FFFFFF"/>
      <w:tabs>
        <w:tab w:val="left" w:pos="6406"/>
      </w:tabs>
      <w:spacing w:before="560" w:afterLines="50" w:after="50"/>
      <w:jc w:val="center"/>
      <w:outlineLvl w:val="0"/>
    </w:pPr>
    <w:rPr>
      <w:rFonts w:ascii="黑体" w:eastAsia="黑体" w:hAnsi="Times New Roman" w:cs="Times New Roman"/>
      <w:sz w:val="21"/>
    </w:rPr>
  </w:style>
  <w:style w:type="paragraph" w:customStyle="1" w:styleId="aff1">
    <w:name w:val="标准文件_附录表标题"/>
    <w:next w:val="afffffd"/>
    <w:qFormat/>
    <w:pPr>
      <w:numPr>
        <w:ilvl w:val="1"/>
        <w:numId w:val="5"/>
      </w:numPr>
      <w:adjustRightInd w:val="0"/>
      <w:snapToGrid w:val="0"/>
      <w:spacing w:beforeLines="50" w:before="50" w:afterLines="50" w:after="50"/>
      <w:jc w:val="center"/>
      <w:textAlignment w:val="baseline"/>
    </w:pPr>
    <w:rPr>
      <w:rFonts w:ascii="黑体" w:eastAsia="黑体" w:hAnsi="Times New Roman" w:cs="Times New Roman"/>
      <w:kern w:val="21"/>
      <w:sz w:val="21"/>
    </w:rPr>
  </w:style>
  <w:style w:type="paragraph" w:customStyle="1" w:styleId="aff6">
    <w:name w:val="标准文件_附录一级条标题"/>
    <w:next w:val="afffffd"/>
    <w:qFormat/>
    <w:pPr>
      <w:widowControl w:val="0"/>
      <w:numPr>
        <w:ilvl w:val="1"/>
        <w:numId w:val="4"/>
      </w:numPr>
      <w:spacing w:beforeLines="50" w:before="50" w:afterLines="50" w:after="50"/>
      <w:jc w:val="both"/>
      <w:outlineLvl w:val="2"/>
    </w:pPr>
    <w:rPr>
      <w:rFonts w:ascii="黑体" w:eastAsia="黑体" w:hAnsi="Times New Roman" w:cs="Times New Roman"/>
      <w:kern w:val="21"/>
      <w:sz w:val="21"/>
    </w:rPr>
  </w:style>
  <w:style w:type="paragraph" w:customStyle="1" w:styleId="aff7">
    <w:name w:val="标准文件_附录二级条标题"/>
    <w:basedOn w:val="aff6"/>
    <w:next w:val="afffffd"/>
    <w:qFormat/>
    <w:pPr>
      <w:widowControl/>
      <w:numPr>
        <w:ilvl w:val="2"/>
      </w:numPr>
      <w:wordWrap w:val="0"/>
      <w:overflowPunct w:val="0"/>
      <w:autoSpaceDE w:val="0"/>
      <w:autoSpaceDN w:val="0"/>
      <w:textAlignment w:val="baseline"/>
      <w:outlineLvl w:val="3"/>
    </w:pPr>
  </w:style>
  <w:style w:type="paragraph" w:customStyle="1" w:styleId="affffffe">
    <w:name w:val="标准文件_附录公式"/>
    <w:basedOn w:val="afffffc"/>
    <w:next w:val="afffffc"/>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d"/>
    <w:qFormat/>
    <w:pPr>
      <w:widowControl w:val="0"/>
      <w:numPr>
        <w:ilvl w:val="3"/>
        <w:numId w:val="4"/>
      </w:numPr>
      <w:spacing w:beforeLines="50" w:before="50" w:afterLines="50" w:after="50"/>
      <w:jc w:val="both"/>
      <w:outlineLvl w:val="4"/>
    </w:pPr>
    <w:rPr>
      <w:rFonts w:ascii="黑体" w:eastAsia="黑体" w:hAnsi="Times New Roman" w:cs="Times New Roman"/>
      <w:kern w:val="21"/>
      <w:sz w:val="21"/>
    </w:rPr>
  </w:style>
  <w:style w:type="paragraph" w:customStyle="1" w:styleId="aff9">
    <w:name w:val="标准文件_附录四级条标题"/>
    <w:next w:val="afffffd"/>
    <w:qFormat/>
    <w:pPr>
      <w:widowControl w:val="0"/>
      <w:numPr>
        <w:ilvl w:val="4"/>
        <w:numId w:val="4"/>
      </w:numPr>
      <w:spacing w:beforeLines="50" w:before="50" w:afterLines="50" w:after="50"/>
      <w:jc w:val="both"/>
      <w:outlineLvl w:val="5"/>
    </w:pPr>
    <w:rPr>
      <w:rFonts w:ascii="黑体" w:eastAsia="黑体" w:hAnsi="Times New Roman" w:cs="Times New Roman"/>
      <w:kern w:val="21"/>
      <w:sz w:val="21"/>
    </w:rPr>
  </w:style>
  <w:style w:type="paragraph" w:customStyle="1" w:styleId="afb">
    <w:name w:val="标准文件_附录图标题"/>
    <w:next w:val="afffffd"/>
    <w:qFormat/>
    <w:pPr>
      <w:numPr>
        <w:ilvl w:val="1"/>
        <w:numId w:val="6"/>
      </w:numPr>
      <w:adjustRightInd w:val="0"/>
      <w:snapToGrid w:val="0"/>
      <w:spacing w:beforeLines="50" w:before="50" w:afterLines="50" w:after="50"/>
      <w:jc w:val="center"/>
    </w:pPr>
    <w:rPr>
      <w:rFonts w:ascii="黑体" w:eastAsia="黑体" w:hAnsi="Times New Roman" w:cs="Times New Roman"/>
      <w:sz w:val="21"/>
    </w:rPr>
  </w:style>
  <w:style w:type="paragraph" w:customStyle="1" w:styleId="affa">
    <w:name w:val="标准文件_附录五级条标题"/>
    <w:next w:val="afffffd"/>
    <w:qFormat/>
    <w:pPr>
      <w:widowControl w:val="0"/>
      <w:numPr>
        <w:ilvl w:val="5"/>
        <w:numId w:val="4"/>
      </w:numPr>
      <w:spacing w:beforeLines="50" w:before="50" w:afterLines="50" w:after="50"/>
      <w:jc w:val="both"/>
      <w:outlineLvl w:val="6"/>
    </w:pPr>
    <w:rPr>
      <w:rFonts w:ascii="黑体" w:eastAsia="黑体" w:hAnsi="Times New Roman" w:cs="Times New Roman"/>
      <w:kern w:val="21"/>
      <w:sz w:val="21"/>
    </w:rPr>
  </w:style>
  <w:style w:type="paragraph" w:customStyle="1" w:styleId="af2">
    <w:name w:val="标准文件_附录英文标识"/>
    <w:next w:val="afffe"/>
    <w:qFormat/>
    <w:pPr>
      <w:numPr>
        <w:numId w:val="7"/>
      </w:numPr>
      <w:tabs>
        <w:tab w:val="left" w:pos="6406"/>
      </w:tabs>
      <w:spacing w:before="220" w:after="320"/>
      <w:jc w:val="center"/>
      <w:outlineLvl w:val="0"/>
    </w:pPr>
    <w:rPr>
      <w:rFonts w:ascii="黑体" w:eastAsia="黑体" w:hAnsi="Times New Roman" w:cs="Times New Roman"/>
      <w:sz w:val="21"/>
    </w:rPr>
  </w:style>
  <w:style w:type="character" w:customStyle="1" w:styleId="affff">
    <w:name w:val="正文文本 字符"/>
    <w:link w:val="afffe"/>
    <w:qFormat/>
    <w:rPr>
      <w:kern w:val="2"/>
      <w:sz w:val="21"/>
      <w:szCs w:val="21"/>
    </w:rPr>
  </w:style>
  <w:style w:type="paragraph" w:customStyle="1" w:styleId="afffffff">
    <w:name w:val="标准文件_附录章标题"/>
    <w:next w:val="afffffd"/>
    <w:qFormat/>
    <w:pPr>
      <w:wordWrap w:val="0"/>
      <w:overflowPunct w:val="0"/>
      <w:autoSpaceDE w:val="0"/>
      <w:spacing w:beforeLines="50" w:afterLines="50"/>
      <w:jc w:val="both"/>
      <w:textAlignment w:val="baseline"/>
      <w:outlineLvl w:val="1"/>
    </w:pPr>
    <w:rPr>
      <w:rFonts w:ascii="黑体" w:eastAsia="黑体" w:hAnsi="Times New Roman" w:cs="Times New Roman"/>
      <w:kern w:val="21"/>
      <w:sz w:val="21"/>
    </w:rPr>
  </w:style>
  <w:style w:type="paragraph" w:customStyle="1" w:styleId="afffffff0">
    <w:name w:val="标准文件_公式后的破折号"/>
    <w:basedOn w:val="afffffd"/>
    <w:next w:val="afffffd"/>
    <w:qFormat/>
    <w:pPr>
      <w:ind w:leftChars="200" w:left="488" w:hangingChars="290" w:hanging="289"/>
    </w:pPr>
  </w:style>
  <w:style w:type="paragraph" w:customStyle="1" w:styleId="a8">
    <w:name w:val="标准文件_前言、引言标题"/>
    <w:next w:val="afff7"/>
    <w:qFormat/>
    <w:pPr>
      <w:numPr>
        <w:numId w:val="8"/>
      </w:numPr>
      <w:shd w:val="clear" w:color="FFFFFF" w:fill="FFFFFF"/>
      <w:spacing w:before="480" w:afterLines="150" w:after="150"/>
      <w:jc w:val="center"/>
      <w:outlineLvl w:val="0"/>
    </w:pPr>
    <w:rPr>
      <w:rFonts w:ascii="黑体" w:eastAsia="黑体" w:hAnsi="Times New Roman" w:cs="Times New Roman"/>
      <w:sz w:val="32"/>
    </w:rPr>
  </w:style>
  <w:style w:type="paragraph" w:customStyle="1" w:styleId="afffffff1">
    <w:name w:val="标准文件_目次、标准名称标题"/>
    <w:basedOn w:val="a8"/>
    <w:next w:val="afffffd"/>
    <w:qFormat/>
    <w:pPr>
      <w:spacing w:line="460" w:lineRule="exact"/>
      <w:ind w:left="0" w:firstLine="0"/>
    </w:pPr>
  </w:style>
  <w:style w:type="paragraph" w:customStyle="1" w:styleId="afffffff2">
    <w:name w:val="标准文件_目录标题"/>
    <w:basedOn w:val="afff7"/>
    <w:qFormat/>
    <w:pPr>
      <w:spacing w:before="480" w:afterLines="150" w:after="150" w:line="240" w:lineRule="auto"/>
      <w:jc w:val="center"/>
    </w:pPr>
    <w:rPr>
      <w:rFonts w:ascii="黑体" w:eastAsia="黑体"/>
      <w:sz w:val="32"/>
    </w:rPr>
  </w:style>
  <w:style w:type="paragraph" w:customStyle="1" w:styleId="af3">
    <w:name w:val="标准文件_破折号列项"/>
    <w:qFormat/>
    <w:pPr>
      <w:numPr>
        <w:numId w:val="9"/>
      </w:numPr>
      <w:adjustRightInd w:val="0"/>
      <w:snapToGrid w:val="0"/>
      <w:ind w:firstLineChars="200" w:firstLine="200"/>
    </w:pPr>
    <w:rPr>
      <w:rFonts w:ascii="Times New Roman" w:hAnsi="Times New Roman" w:cs="Times New Roman"/>
      <w:sz w:val="21"/>
    </w:rPr>
  </w:style>
  <w:style w:type="paragraph" w:customStyle="1" w:styleId="afe">
    <w:name w:val="标准文件_破折号列项（二级）"/>
    <w:basedOn w:val="af3"/>
    <w:qFormat/>
    <w:pPr>
      <w:numPr>
        <w:numId w:val="10"/>
      </w:numPr>
    </w:pPr>
  </w:style>
  <w:style w:type="paragraph" w:customStyle="1" w:styleId="afff1">
    <w:name w:val="标准文件_三级条标题"/>
    <w:basedOn w:val="afff0"/>
    <w:next w:val="afffffd"/>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3">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cs="Times New Roman"/>
      <w:sz w:val="21"/>
    </w:rPr>
  </w:style>
  <w:style w:type="paragraph" w:customStyle="1" w:styleId="afff2">
    <w:name w:val="标准文件_四级条标题"/>
    <w:next w:val="afffffd"/>
    <w:qFormat/>
    <w:pPr>
      <w:widowControl w:val="0"/>
      <w:numPr>
        <w:ilvl w:val="5"/>
        <w:numId w:val="2"/>
      </w:numPr>
      <w:spacing w:beforeLines="50" w:before="50" w:afterLines="50" w:after="50"/>
      <w:jc w:val="both"/>
      <w:outlineLvl w:val="4"/>
    </w:pPr>
    <w:rPr>
      <w:rFonts w:ascii="黑体" w:eastAsia="黑体" w:hAnsi="Times New Roman" w:cs="Times New Roman"/>
      <w:sz w:val="21"/>
    </w:rPr>
  </w:style>
  <w:style w:type="character" w:customStyle="1" w:styleId="affff7">
    <w:name w:val="脚注文本 字符"/>
    <w:link w:val="affff6"/>
    <w:semiHidden/>
    <w:qFormat/>
    <w:rPr>
      <w:rFonts w:ascii="宋体"/>
      <w:kern w:val="2"/>
      <w:sz w:val="18"/>
      <w:szCs w:val="18"/>
    </w:rPr>
  </w:style>
  <w:style w:type="paragraph" w:customStyle="1" w:styleId="afffffff4">
    <w:name w:val="标准文件_条文脚注"/>
    <w:basedOn w:val="affff6"/>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fd"/>
    <w:qFormat/>
    <w:pPr>
      <w:numPr>
        <w:numId w:val="12"/>
      </w:numPr>
      <w:spacing w:line="240" w:lineRule="auto"/>
      <w:jc w:val="left"/>
    </w:pPr>
    <w:rPr>
      <w:rFonts w:ascii="宋体" w:hAnsi="宋体"/>
      <w:sz w:val="18"/>
    </w:rPr>
  </w:style>
  <w:style w:type="character" w:customStyle="1" w:styleId="afffffff5">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d"/>
    <w:qFormat/>
    <w:pPr>
      <w:widowControl w:val="0"/>
      <w:numPr>
        <w:ilvl w:val="6"/>
        <w:numId w:val="2"/>
      </w:numPr>
      <w:spacing w:beforeLines="50" w:before="50" w:afterLines="50" w:after="50"/>
      <w:jc w:val="both"/>
      <w:outlineLvl w:val="5"/>
    </w:pPr>
    <w:rPr>
      <w:rFonts w:ascii="黑体" w:eastAsia="黑体" w:hAnsi="Times New Roman" w:cs="Times New Roman"/>
      <w:sz w:val="21"/>
    </w:rPr>
  </w:style>
  <w:style w:type="paragraph" w:customStyle="1" w:styleId="affe">
    <w:name w:val="标准文件_章标题"/>
    <w:next w:val="afffffd"/>
    <w:qFormat/>
    <w:pPr>
      <w:numPr>
        <w:ilvl w:val="1"/>
        <w:numId w:val="2"/>
      </w:numPr>
      <w:spacing w:beforeLines="100" w:before="100" w:afterLines="100" w:after="100"/>
      <w:jc w:val="both"/>
      <w:outlineLvl w:val="0"/>
    </w:pPr>
    <w:rPr>
      <w:rFonts w:ascii="黑体" w:eastAsia="黑体" w:hAnsi="Times New Roman" w:cs="Times New Roman"/>
      <w:sz w:val="21"/>
    </w:rPr>
  </w:style>
  <w:style w:type="paragraph" w:customStyle="1" w:styleId="afff">
    <w:name w:val="标准文件_一级条标题"/>
    <w:basedOn w:val="affe"/>
    <w:next w:val="afffffd"/>
    <w:qFormat/>
    <w:pPr>
      <w:numPr>
        <w:ilvl w:val="2"/>
      </w:numPr>
      <w:spacing w:beforeLines="50" w:before="50" w:afterLines="50" w:after="50"/>
      <w:ind w:left="142"/>
      <w:outlineLvl w:val="1"/>
    </w:pPr>
  </w:style>
  <w:style w:type="paragraph" w:customStyle="1" w:styleId="afffffff6">
    <w:name w:val="标准文件_一致程度"/>
    <w:basedOn w:val="afff7"/>
    <w:qFormat/>
    <w:pPr>
      <w:spacing w:line="440" w:lineRule="exact"/>
      <w:jc w:val="center"/>
    </w:pPr>
    <w:rPr>
      <w:sz w:val="28"/>
    </w:rPr>
  </w:style>
  <w:style w:type="paragraph" w:customStyle="1" w:styleId="afffffff7">
    <w:name w:val="标准文件_引言标题"/>
    <w:next w:val="afff7"/>
    <w:qFormat/>
    <w:pPr>
      <w:shd w:val="clear" w:color="FFFFFF" w:fill="FFFFFF"/>
      <w:spacing w:before="540" w:after="600"/>
      <w:jc w:val="center"/>
      <w:outlineLvl w:val="0"/>
    </w:pPr>
    <w:rPr>
      <w:rFonts w:ascii="黑体" w:eastAsia="黑体" w:hAnsi="Times New Roman" w:cs="Times New Roman"/>
      <w:sz w:val="32"/>
    </w:rPr>
  </w:style>
  <w:style w:type="paragraph" w:customStyle="1" w:styleId="afffffff8">
    <w:name w:val="标准文件_英文图表脚注"/>
    <w:basedOn w:val="afffffc"/>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tabs>
        <w:tab w:val="left" w:pos="851"/>
      </w:tabs>
      <w:jc w:val="both"/>
    </w:pPr>
    <w:rPr>
      <w:rFonts w:ascii="宋体" w:hAnsi="Times New Roman" w:cs="Times New Roman"/>
      <w:sz w:val="21"/>
    </w:rPr>
  </w:style>
  <w:style w:type="paragraph" w:customStyle="1" w:styleId="af1">
    <w:name w:val="标准文件_英文注："/>
    <w:basedOn w:val="afff7"/>
    <w:next w:val="afffffd"/>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d"/>
    <w:qFormat/>
    <w:pPr>
      <w:numPr>
        <w:numId w:val="16"/>
      </w:numPr>
      <w:tabs>
        <w:tab w:val="left" w:pos="0"/>
      </w:tabs>
      <w:spacing w:beforeLines="50" w:before="50" w:afterLines="50" w:after="50"/>
      <w:jc w:val="center"/>
    </w:pPr>
    <w:rPr>
      <w:rFonts w:ascii="黑体" w:eastAsia="黑体" w:hAnsi="Times New Roman" w:cs="Times New Roman"/>
      <w:sz w:val="21"/>
    </w:rPr>
  </w:style>
  <w:style w:type="paragraph" w:customStyle="1" w:styleId="afffffff9">
    <w:name w:val="标准文件_正文公式"/>
    <w:basedOn w:val="afff7"/>
    <w:next w:val="afffffc"/>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d"/>
    <w:qFormat/>
    <w:pPr>
      <w:numPr>
        <w:numId w:val="17"/>
      </w:numPr>
      <w:spacing w:beforeLines="50" w:before="50" w:afterLines="50" w:after="50"/>
      <w:jc w:val="center"/>
    </w:pPr>
    <w:rPr>
      <w:rFonts w:ascii="黑体" w:eastAsia="黑体" w:hAnsi="Times New Roman" w:cs="Times New Roman"/>
      <w:sz w:val="21"/>
    </w:rPr>
  </w:style>
  <w:style w:type="paragraph" w:customStyle="1" w:styleId="afff5">
    <w:name w:val="标准文件_正文英文表标题"/>
    <w:next w:val="afffffd"/>
    <w:qFormat/>
    <w:pPr>
      <w:numPr>
        <w:numId w:val="18"/>
      </w:numPr>
      <w:jc w:val="center"/>
    </w:pPr>
    <w:rPr>
      <w:rFonts w:ascii="黑体" w:eastAsia="黑体" w:hAnsi="Times New Roman" w:cs="Times New Roman"/>
      <w:sz w:val="21"/>
    </w:rPr>
  </w:style>
  <w:style w:type="paragraph" w:customStyle="1" w:styleId="afd">
    <w:name w:val="标准文件_正文英文图标题"/>
    <w:next w:val="afffffd"/>
    <w:autoRedefine/>
    <w:qFormat/>
    <w:pPr>
      <w:numPr>
        <w:numId w:val="19"/>
      </w:numPr>
      <w:jc w:val="center"/>
    </w:pPr>
    <w:rPr>
      <w:rFonts w:ascii="黑体" w:eastAsia="黑体" w:hAnsi="Times New Roman" w:cs="Times New Roman"/>
      <w:sz w:val="21"/>
    </w:rPr>
  </w:style>
  <w:style w:type="paragraph" w:customStyle="1" w:styleId="af9">
    <w:name w:val="标准文件_编号列项（三级）"/>
    <w:autoRedefine/>
    <w:qFormat/>
    <w:pPr>
      <w:numPr>
        <w:ilvl w:val="2"/>
        <w:numId w:val="13"/>
      </w:numPr>
      <w:tabs>
        <w:tab w:val="left" w:pos="851"/>
      </w:tabs>
    </w:pPr>
    <w:rPr>
      <w:rFonts w:ascii="宋体" w:hAnsi="Times New Roman" w:cs="Times New Roman"/>
      <w:sz w:val="21"/>
    </w:rPr>
  </w:style>
  <w:style w:type="paragraph" w:customStyle="1" w:styleId="a3">
    <w:name w:val="二级无标题条"/>
    <w:basedOn w:val="afff7"/>
    <w:autoRedefine/>
    <w:qFormat/>
    <w:pPr>
      <w:numPr>
        <w:ilvl w:val="3"/>
        <w:numId w:val="20"/>
      </w:numPr>
      <w:adjustRightInd/>
      <w:spacing w:line="240" w:lineRule="auto"/>
    </w:pPr>
    <w:rPr>
      <w:rFonts w:ascii="宋体" w:hAnsi="宋体"/>
      <w:szCs w:val="24"/>
    </w:rPr>
  </w:style>
  <w:style w:type="paragraph" w:customStyle="1" w:styleId="afffffffa">
    <w:name w:val="发布部门"/>
    <w:next w:val="afffffd"/>
    <w:qFormat/>
    <w:pPr>
      <w:framePr w:w="7433" w:h="585" w:hRule="exact" w:hSpace="180" w:vSpace="180" w:wrap="around" w:hAnchor="margin" w:xAlign="center" w:y="14401" w:anchorLock="1"/>
      <w:jc w:val="center"/>
    </w:pPr>
    <w:rPr>
      <w:rFonts w:ascii="宋体" w:hAnsi="Times New Roman" w:cs="Times New Roman"/>
      <w:b/>
      <w:w w:val="135"/>
      <w:sz w:val="36"/>
    </w:rPr>
  </w:style>
  <w:style w:type="paragraph" w:customStyle="1" w:styleId="afffffffb">
    <w:name w:val="发布日期"/>
    <w:qFormat/>
    <w:pPr>
      <w:framePr w:w="4000" w:h="473" w:hRule="exact" w:hSpace="180" w:vSpace="180" w:wrap="around" w:hAnchor="margin" w:y="13511" w:anchorLock="1"/>
    </w:pPr>
    <w:rPr>
      <w:rFonts w:ascii="Times New Roman" w:eastAsia="黑体" w:hAnsi="Times New Roman" w:cs="Times New Roman"/>
      <w:sz w:val="28"/>
    </w:rPr>
  </w:style>
  <w:style w:type="paragraph" w:customStyle="1" w:styleId="afffffffc">
    <w:name w:val="封面标准代替信息"/>
    <w:basedOn w:val="afff7"/>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d">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sz w:val="52"/>
    </w:rPr>
  </w:style>
  <w:style w:type="paragraph" w:customStyle="1" w:styleId="afffffffe">
    <w:name w:val="封面标准文稿编辑信息"/>
    <w:qFormat/>
    <w:pPr>
      <w:spacing w:before="180" w:line="180" w:lineRule="exact"/>
      <w:jc w:val="center"/>
    </w:pPr>
    <w:rPr>
      <w:rFonts w:ascii="宋体" w:hAnsi="Times New Roman" w:cs="Times New Roman"/>
      <w:sz w:val="21"/>
    </w:rPr>
  </w:style>
  <w:style w:type="paragraph" w:customStyle="1" w:styleId="affffffff">
    <w:name w:val="封面标准文稿类别"/>
    <w:qFormat/>
    <w:pPr>
      <w:spacing w:before="440" w:line="400" w:lineRule="exact"/>
      <w:jc w:val="center"/>
    </w:pPr>
    <w:rPr>
      <w:rFonts w:ascii="宋体" w:hAnsi="Times New Roman" w:cs="Times New Roman"/>
      <w:sz w:val="24"/>
    </w:rPr>
  </w:style>
  <w:style w:type="paragraph" w:customStyle="1" w:styleId="affffffff0">
    <w:name w:val="封面标准英文名称"/>
    <w:qFormat/>
    <w:pPr>
      <w:widowControl w:val="0"/>
      <w:spacing w:line="360" w:lineRule="exact"/>
      <w:jc w:val="center"/>
    </w:pPr>
    <w:rPr>
      <w:rFonts w:ascii="Times New Roman" w:hAnsi="Times New Roman" w:cs="Times New Roman"/>
      <w:sz w:val="28"/>
    </w:rPr>
  </w:style>
  <w:style w:type="paragraph" w:customStyle="1" w:styleId="affffffff1">
    <w:name w:val="封面一致性程度标识"/>
    <w:qFormat/>
    <w:pPr>
      <w:spacing w:before="440" w:line="440" w:lineRule="exact"/>
      <w:jc w:val="center"/>
    </w:pPr>
    <w:rPr>
      <w:rFonts w:ascii="Times New Roman" w:hAnsi="Times New Roman" w:cs="Times New Roman"/>
      <w:sz w:val="28"/>
    </w:rPr>
  </w:style>
  <w:style w:type="paragraph" w:customStyle="1" w:styleId="affffffff2">
    <w:name w:val="封面正文"/>
    <w:qFormat/>
    <w:pPr>
      <w:jc w:val="both"/>
    </w:pPr>
    <w:rPr>
      <w:rFonts w:ascii="Times New Roman" w:hAnsi="Times New Roman" w:cs="Times New Roman"/>
    </w:rPr>
  </w:style>
  <w:style w:type="paragraph" w:customStyle="1" w:styleId="affffffff3">
    <w:name w:val="附录二级无标题条"/>
    <w:basedOn w:val="afff7"/>
    <w:next w:val="afffffd"/>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4">
    <w:name w:val="附录三级无标题条"/>
    <w:basedOn w:val="affffffff3"/>
    <w:next w:val="afffffd"/>
    <w:autoRedefine/>
    <w:qFormat/>
    <w:pPr>
      <w:outlineLvl w:val="4"/>
    </w:pPr>
  </w:style>
  <w:style w:type="paragraph" w:customStyle="1" w:styleId="affffffff5">
    <w:name w:val="附录四级无标题条"/>
    <w:basedOn w:val="affffffff4"/>
    <w:next w:val="afffffd"/>
    <w:autoRedefine/>
    <w:qFormat/>
    <w:pPr>
      <w:outlineLvl w:val="5"/>
    </w:pPr>
  </w:style>
  <w:style w:type="paragraph" w:customStyle="1" w:styleId="affffffff6">
    <w:name w:val="附录图"/>
    <w:next w:val="afffffd"/>
    <w:qFormat/>
    <w:pPr>
      <w:wordWrap w:val="0"/>
      <w:overflowPunct w:val="0"/>
      <w:autoSpaceDE w:val="0"/>
      <w:spacing w:beforeLines="50" w:before="50" w:afterLines="50" w:after="50"/>
      <w:jc w:val="center"/>
      <w:textAlignment w:val="baseline"/>
      <w:outlineLvl w:val="1"/>
    </w:pPr>
    <w:rPr>
      <w:rFonts w:ascii="黑体" w:eastAsia="黑体" w:hAnsi="Times New Roman" w:cs="Times New Roman"/>
      <w:kern w:val="21"/>
      <w:sz w:val="21"/>
    </w:rPr>
  </w:style>
  <w:style w:type="paragraph" w:customStyle="1" w:styleId="af4">
    <w:name w:val="标准文件_一级项"/>
    <w:qFormat/>
    <w:pPr>
      <w:numPr>
        <w:numId w:val="21"/>
      </w:numPr>
    </w:pPr>
    <w:rPr>
      <w:rFonts w:ascii="宋体" w:hAnsi="Times New Roman" w:cs="Times New Roman"/>
      <w:sz w:val="21"/>
    </w:rPr>
  </w:style>
  <w:style w:type="paragraph" w:customStyle="1" w:styleId="affffffff7">
    <w:name w:val="附录五级无标题条"/>
    <w:basedOn w:val="affffffff5"/>
    <w:next w:val="afffffd"/>
    <w:qFormat/>
    <w:pPr>
      <w:outlineLvl w:val="6"/>
    </w:pPr>
  </w:style>
  <w:style w:type="paragraph" w:customStyle="1" w:styleId="affffffff8">
    <w:name w:val="附录性质"/>
    <w:basedOn w:val="afff7"/>
    <w:qFormat/>
    <w:pPr>
      <w:widowControl/>
      <w:adjustRightInd/>
      <w:jc w:val="center"/>
    </w:pPr>
    <w:rPr>
      <w:rFonts w:ascii="黑体" w:eastAsia="黑体"/>
    </w:rPr>
  </w:style>
  <w:style w:type="paragraph" w:customStyle="1" w:styleId="affffffff9">
    <w:name w:val="附录一级无标题条"/>
    <w:basedOn w:val="afffffff"/>
    <w:next w:val="afffffd"/>
    <w:autoRedefine/>
    <w:qFormat/>
    <w:pPr>
      <w:autoSpaceDN w:val="0"/>
      <w:outlineLvl w:val="2"/>
    </w:pPr>
    <w:rPr>
      <w:rFonts w:ascii="宋体" w:eastAsia="宋体" w:hAnsi="宋体"/>
    </w:rPr>
  </w:style>
  <w:style w:type="character" w:customStyle="1" w:styleId="affffffffa">
    <w:name w:val="个人答复风格"/>
    <w:autoRedefine/>
    <w:qFormat/>
    <w:rPr>
      <w:rFonts w:ascii="Arial" w:eastAsia="宋体" w:hAnsi="Arial" w:cs="Arial"/>
      <w:color w:val="auto"/>
      <w:spacing w:val="0"/>
      <w:sz w:val="20"/>
    </w:rPr>
  </w:style>
  <w:style w:type="character" w:customStyle="1" w:styleId="affffffffb">
    <w:name w:val="个人撰写风格"/>
    <w:qFormat/>
    <w:rPr>
      <w:rFonts w:ascii="Arial" w:eastAsia="宋体" w:hAnsi="Arial" w:cs="Arial"/>
      <w:color w:val="auto"/>
      <w:spacing w:val="0"/>
      <w:sz w:val="20"/>
    </w:rPr>
  </w:style>
  <w:style w:type="paragraph" w:customStyle="1" w:styleId="affffffffc">
    <w:name w:val="脚注后续"/>
    <w:autoRedefine/>
    <w:qFormat/>
    <w:pPr>
      <w:ind w:leftChars="350" w:left="350"/>
      <w:jc w:val="both"/>
    </w:pPr>
    <w:rPr>
      <w:rFonts w:ascii="宋体" w:hAnsi="Times New Roman" w:cs="Times New Roman"/>
      <w:sz w:val="18"/>
    </w:rPr>
  </w:style>
  <w:style w:type="paragraph" w:customStyle="1" w:styleId="afff6">
    <w:name w:val="列项——"/>
    <w:qFormat/>
    <w:pPr>
      <w:widowControl w:val="0"/>
      <w:numPr>
        <w:numId w:val="22"/>
      </w:numPr>
      <w:jc w:val="both"/>
    </w:pPr>
    <w:rPr>
      <w:rFonts w:ascii="宋体" w:hAnsi="宋体" w:cs="Times New Roman"/>
      <w:sz w:val="21"/>
    </w:rPr>
  </w:style>
  <w:style w:type="paragraph" w:customStyle="1" w:styleId="affffffffd">
    <w:name w:val="列项·"/>
    <w:basedOn w:val="afffffd"/>
    <w:qFormat/>
    <w:pPr>
      <w:tabs>
        <w:tab w:val="left" w:pos="840"/>
      </w:tabs>
    </w:pPr>
  </w:style>
  <w:style w:type="paragraph" w:customStyle="1" w:styleId="affffffffe">
    <w:name w:val="目次、索引正文"/>
    <w:qFormat/>
    <w:pPr>
      <w:spacing w:line="320" w:lineRule="exact"/>
      <w:jc w:val="both"/>
    </w:pPr>
    <w:rPr>
      <w:rFonts w:ascii="宋体" w:hAnsi="Times New Roman" w:cs="Times New Roman"/>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
    <w:name w:val="目录 31"/>
    <w:basedOn w:val="afff7"/>
    <w:next w:val="afff7"/>
    <w:semiHidden/>
    <w:qFormat/>
    <w:pPr>
      <w:spacing w:line="240" w:lineRule="auto"/>
    </w:pPr>
    <w:rPr>
      <w:rFonts w:ascii="宋体" w:hAnsi="宋体"/>
      <w:iCs/>
    </w:rPr>
  </w:style>
  <w:style w:type="paragraph" w:customStyle="1" w:styleId="41">
    <w:name w:val="目录 41"/>
    <w:basedOn w:val="afff7"/>
    <w:next w:val="afff7"/>
    <w:semiHidden/>
    <w:qFormat/>
    <w:pPr>
      <w:adjustRightInd/>
      <w:spacing w:line="240" w:lineRule="auto"/>
      <w:jc w:val="left"/>
    </w:pPr>
  </w:style>
  <w:style w:type="paragraph" w:customStyle="1" w:styleId="51">
    <w:name w:val="目录 51"/>
    <w:basedOn w:val="afff7"/>
    <w:next w:val="afff7"/>
    <w:semiHidden/>
    <w:qFormat/>
    <w:pPr>
      <w:spacing w:line="240" w:lineRule="auto"/>
    </w:pPr>
    <w:rPr>
      <w:rFonts w:ascii="宋体" w:hAnsi="宋体"/>
    </w:rPr>
  </w:style>
  <w:style w:type="paragraph" w:customStyle="1" w:styleId="61">
    <w:name w:val="目录 61"/>
    <w:basedOn w:val="afff7"/>
    <w:next w:val="afff7"/>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f">
    <w:name w:val="其他标准称谓"/>
    <w:qFormat/>
    <w:pPr>
      <w:spacing w:line="0" w:lineRule="atLeast"/>
      <w:jc w:val="distribute"/>
    </w:pPr>
    <w:rPr>
      <w:rFonts w:ascii="黑体" w:eastAsia="黑体" w:hAnsi="宋体" w:cs="Times New Roman"/>
      <w:sz w:val="52"/>
    </w:rPr>
  </w:style>
  <w:style w:type="paragraph" w:customStyle="1" w:styleId="afffffffff0">
    <w:name w:val="其他发布部门"/>
    <w:basedOn w:val="afffffffa"/>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hAnsi="Times New Roman" w:cs="Times New Roman"/>
      <w:sz w:val="32"/>
    </w:rPr>
  </w:style>
  <w:style w:type="paragraph" w:customStyle="1" w:styleId="a4">
    <w:name w:val="三级无标题条"/>
    <w:basedOn w:val="afff7"/>
    <w:qFormat/>
    <w:pPr>
      <w:numPr>
        <w:ilvl w:val="4"/>
        <w:numId w:val="20"/>
      </w:numPr>
      <w:adjustRightInd/>
      <w:spacing w:line="240" w:lineRule="auto"/>
    </w:pPr>
    <w:rPr>
      <w:rFonts w:ascii="宋体" w:hAnsi="宋体"/>
      <w:szCs w:val="24"/>
    </w:rPr>
  </w:style>
  <w:style w:type="paragraph" w:customStyle="1" w:styleId="afffffffff1">
    <w:name w:val="实施日期"/>
    <w:basedOn w:val="afffffffb"/>
    <w:qFormat/>
    <w:pPr>
      <w:framePr w:hSpace="0" w:wrap="around" w:xAlign="right"/>
      <w:jc w:val="right"/>
    </w:pPr>
  </w:style>
  <w:style w:type="paragraph" w:customStyle="1" w:styleId="a5">
    <w:name w:val="四级无标题条"/>
    <w:basedOn w:val="afff7"/>
    <w:qFormat/>
    <w:pPr>
      <w:numPr>
        <w:ilvl w:val="5"/>
        <w:numId w:val="20"/>
      </w:numPr>
      <w:adjustRightInd/>
      <w:spacing w:line="240" w:lineRule="auto"/>
    </w:pPr>
    <w:rPr>
      <w:rFonts w:ascii="宋体" w:hAnsi="宋体"/>
      <w:szCs w:val="24"/>
    </w:rPr>
  </w:style>
  <w:style w:type="paragraph" w:customStyle="1" w:styleId="afffffffff2">
    <w:name w:val="文献分类号"/>
    <w:qFormat/>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afffffffff3">
    <w:name w:val="无标题条"/>
    <w:next w:val="afffffd"/>
    <w:qFormat/>
    <w:pPr>
      <w:jc w:val="both"/>
    </w:pPr>
    <w:rPr>
      <w:rFonts w:ascii="宋体" w:hAnsi="宋体" w:cs="Times New Roman"/>
      <w:sz w:val="21"/>
    </w:rPr>
  </w:style>
  <w:style w:type="paragraph" w:customStyle="1" w:styleId="a6">
    <w:name w:val="五级无标题条"/>
    <w:basedOn w:val="afff7"/>
    <w:qFormat/>
    <w:pPr>
      <w:numPr>
        <w:ilvl w:val="6"/>
        <w:numId w:val="20"/>
      </w:numPr>
      <w:adjustRightInd/>
    </w:pPr>
    <w:rPr>
      <w:szCs w:val="24"/>
    </w:rPr>
  </w:style>
  <w:style w:type="paragraph" w:customStyle="1" w:styleId="a2">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f4">
    <w:name w:val="注:后续"/>
    <w:qFormat/>
    <w:pPr>
      <w:spacing w:line="300" w:lineRule="exact"/>
      <w:ind w:leftChars="400" w:left="600" w:hangingChars="200" w:hanging="200"/>
      <w:jc w:val="both"/>
    </w:pPr>
    <w:rPr>
      <w:rFonts w:ascii="宋体" w:hAnsi="Times New Roman" w:cs="Times New Roman"/>
      <w:sz w:val="18"/>
    </w:rPr>
  </w:style>
  <w:style w:type="paragraph" w:customStyle="1" w:styleId="afffffffff5">
    <w:name w:val="注×:后续"/>
    <w:basedOn w:val="afffffffff4"/>
    <w:qFormat/>
    <w:pPr>
      <w:ind w:leftChars="0" w:left="1406" w:firstLineChars="0" w:hanging="499"/>
    </w:pPr>
  </w:style>
  <w:style w:type="paragraph" w:customStyle="1" w:styleId="afffffffff6">
    <w:name w:val="标准文件_一级无标题"/>
    <w:basedOn w:val="afff"/>
    <w:qFormat/>
    <w:pPr>
      <w:spacing w:beforeLines="0" w:before="0" w:afterLines="0" w:after="0"/>
      <w:outlineLvl w:val="9"/>
    </w:pPr>
    <w:rPr>
      <w:rFonts w:ascii="宋体" w:eastAsia="宋体"/>
    </w:rPr>
  </w:style>
  <w:style w:type="paragraph" w:customStyle="1" w:styleId="afffffffff7">
    <w:name w:val="标准文件_五级无标题"/>
    <w:basedOn w:val="afff3"/>
    <w:qFormat/>
    <w:pPr>
      <w:spacing w:beforeLines="0" w:before="0" w:afterLines="0" w:after="0"/>
      <w:outlineLvl w:val="9"/>
    </w:pPr>
    <w:rPr>
      <w:rFonts w:ascii="宋体" w:eastAsia="宋体"/>
    </w:rPr>
  </w:style>
  <w:style w:type="paragraph" w:customStyle="1" w:styleId="afffffffff8">
    <w:name w:val="标准文件_三级无标题"/>
    <w:basedOn w:val="afff1"/>
    <w:qFormat/>
    <w:pPr>
      <w:spacing w:beforeLines="0" w:before="0" w:afterLines="0" w:after="0"/>
      <w:outlineLvl w:val="9"/>
    </w:pPr>
    <w:rPr>
      <w:rFonts w:ascii="宋体" w:eastAsia="宋体"/>
    </w:rPr>
  </w:style>
  <w:style w:type="paragraph" w:customStyle="1" w:styleId="afffffffff9">
    <w:name w:val="标准文件_二级无标题"/>
    <w:basedOn w:val="afff0"/>
    <w:qFormat/>
    <w:pPr>
      <w:spacing w:beforeLines="0" w:before="0" w:afterLines="0" w:after="0"/>
      <w:outlineLvl w:val="9"/>
    </w:pPr>
    <w:rPr>
      <w:rFonts w:ascii="宋体" w:eastAsia="宋体"/>
    </w:rPr>
  </w:style>
  <w:style w:type="paragraph" w:customStyle="1" w:styleId="afffffffffa">
    <w:name w:val="标准_四级无标题"/>
    <w:basedOn w:val="afff2"/>
    <w:next w:val="afffffd"/>
    <w:qFormat/>
    <w:rPr>
      <w:rFonts w:eastAsia="宋体"/>
    </w:rPr>
  </w:style>
  <w:style w:type="paragraph" w:customStyle="1" w:styleId="afffffffffb">
    <w:name w:val="标准文件_四级无标题"/>
    <w:basedOn w:val="afff2"/>
    <w:qFormat/>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fd"/>
    <w:qFormat/>
    <w:pPr>
      <w:numPr>
        <w:numId w:val="23"/>
      </w:numPr>
      <w:ind w:firstLineChars="0" w:firstLine="0"/>
    </w:pPr>
    <w:rPr>
      <w:rFonts w:ascii="Times New Roman" w:cs="Arial"/>
      <w:szCs w:val="28"/>
    </w:rPr>
  </w:style>
  <w:style w:type="paragraph" w:customStyle="1" w:styleId="af0">
    <w:name w:val="标准文件_小写罗马数字编号列项"/>
    <w:basedOn w:val="afffffd"/>
    <w:qFormat/>
    <w:pPr>
      <w:numPr>
        <w:numId w:val="24"/>
      </w:numPr>
      <w:ind w:firstLineChars="0" w:firstLine="0"/>
    </w:pPr>
    <w:rPr>
      <w:rFonts w:cs="Arial"/>
      <w:szCs w:val="28"/>
    </w:rPr>
  </w:style>
  <w:style w:type="paragraph" w:customStyle="1" w:styleId="afffffffffc">
    <w:name w:val="标准文件_附录标题"/>
    <w:basedOn w:val="aff5"/>
    <w:qFormat/>
    <w:pPr>
      <w:numPr>
        <w:numId w:val="0"/>
      </w:numPr>
      <w:spacing w:after="280"/>
      <w:outlineLvl w:val="9"/>
    </w:pPr>
  </w:style>
  <w:style w:type="paragraph" w:customStyle="1" w:styleId="afffffffffd">
    <w:name w:val="标准文件_二级项"/>
    <w:qFormat/>
    <w:rPr>
      <w:rFonts w:ascii="宋体" w:hAnsi="Times New Roman" w:cs="Times New Roman"/>
      <w:sz w:val="21"/>
    </w:rPr>
  </w:style>
  <w:style w:type="paragraph" w:customStyle="1" w:styleId="af5">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d"/>
    <w:qFormat/>
    <w:pPr>
      <w:numPr>
        <w:numId w:val="25"/>
      </w:numPr>
      <w:adjustRightInd/>
      <w:spacing w:line="240" w:lineRule="auto"/>
    </w:pPr>
    <w:rPr>
      <w:rFonts w:ascii="宋体" w:hAnsi="Times New Roman"/>
      <w:sz w:val="18"/>
      <w:szCs w:val="18"/>
    </w:rPr>
  </w:style>
  <w:style w:type="paragraph" w:customStyle="1" w:styleId="af7">
    <w:name w:val="标准文件_字母编号列项（一级）"/>
    <w:qFormat/>
    <w:pPr>
      <w:numPr>
        <w:numId w:val="13"/>
      </w:numPr>
      <w:jc w:val="both"/>
    </w:pPr>
    <w:rPr>
      <w:rFonts w:ascii="宋体" w:hAnsi="Times New Roman" w:cs="Times New Roman"/>
      <w:sz w:val="21"/>
    </w:rPr>
  </w:style>
  <w:style w:type="paragraph" w:customStyle="1" w:styleId="afffffffffe">
    <w:name w:val="标准文件_索引字母"/>
    <w:next w:val="afffffd"/>
    <w:qFormat/>
    <w:pPr>
      <w:jc w:val="center"/>
    </w:pPr>
    <w:rPr>
      <w:rFonts w:ascii="宋体" w:eastAsia="Times New Roman" w:hAnsi="宋体" w:cs="Times New Roman"/>
      <w:b/>
      <w:kern w:val="2"/>
      <w:sz w:val="21"/>
    </w:rPr>
  </w:style>
  <w:style w:type="paragraph" w:customStyle="1" w:styleId="affffffffff">
    <w:name w:val="标准文件_附录前"/>
    <w:next w:val="afffffd"/>
    <w:qFormat/>
    <w:pPr>
      <w:spacing w:line="20" w:lineRule="atLeast"/>
      <w:ind w:firstLine="200"/>
    </w:pPr>
    <w:rPr>
      <w:rFonts w:ascii="宋体" w:hAnsi="宋体" w:cs="Times New Roman"/>
      <w:kern w:val="2"/>
      <w:sz w:val="10"/>
    </w:rPr>
  </w:style>
  <w:style w:type="paragraph" w:customStyle="1" w:styleId="affffffffff0">
    <w:name w:val="标准文件_正文标准名称"/>
    <w:qFormat/>
    <w:pPr>
      <w:spacing w:before="560" w:after="640" w:line="400" w:lineRule="exact"/>
      <w:jc w:val="center"/>
    </w:pPr>
    <w:rPr>
      <w:rFonts w:ascii="黑体" w:eastAsia="黑体" w:hAnsi="黑体" w:cs="Times New Roman"/>
      <w:kern w:val="2"/>
      <w:sz w:val="32"/>
      <w:szCs w:val="32"/>
    </w:rPr>
  </w:style>
  <w:style w:type="paragraph" w:customStyle="1" w:styleId="affffffffff1">
    <w:name w:val="标准文件_表格"/>
    <w:basedOn w:val="afffffd"/>
    <w:qFormat/>
    <w:pPr>
      <w:ind w:firstLineChars="0" w:firstLine="0"/>
      <w:jc w:val="center"/>
    </w:pPr>
    <w:rPr>
      <w:sz w:val="18"/>
    </w:rPr>
  </w:style>
  <w:style w:type="paragraph" w:customStyle="1" w:styleId="afff4">
    <w:name w:val="标准文件_注："/>
    <w:next w:val="afffffd"/>
    <w:qFormat/>
    <w:pPr>
      <w:widowControl w:val="0"/>
      <w:numPr>
        <w:numId w:val="26"/>
      </w:numPr>
      <w:autoSpaceDE w:val="0"/>
      <w:autoSpaceDN w:val="0"/>
      <w:jc w:val="both"/>
    </w:pPr>
    <w:rPr>
      <w:rFonts w:ascii="宋体" w:hAnsi="Times New Roman" w:cs="Times New Roman"/>
      <w:sz w:val="18"/>
      <w:szCs w:val="18"/>
    </w:rPr>
  </w:style>
  <w:style w:type="paragraph" w:customStyle="1" w:styleId="a7">
    <w:name w:val="标准文件_注×："/>
    <w:qFormat/>
    <w:pPr>
      <w:widowControl w:val="0"/>
      <w:numPr>
        <w:numId w:val="27"/>
      </w:numPr>
      <w:autoSpaceDE w:val="0"/>
      <w:autoSpaceDN w:val="0"/>
      <w:jc w:val="both"/>
    </w:pPr>
    <w:rPr>
      <w:rFonts w:ascii="宋体" w:hAnsi="Times New Roman" w:cs="Times New Roman"/>
      <w:sz w:val="18"/>
      <w:szCs w:val="18"/>
    </w:rPr>
  </w:style>
  <w:style w:type="paragraph" w:customStyle="1" w:styleId="ae">
    <w:name w:val="标准文件_示例："/>
    <w:next w:val="affffffffff2"/>
    <w:qFormat/>
    <w:pPr>
      <w:widowControl w:val="0"/>
      <w:numPr>
        <w:numId w:val="28"/>
      </w:numPr>
      <w:jc w:val="both"/>
    </w:pPr>
    <w:rPr>
      <w:rFonts w:ascii="宋体" w:hAnsi="Times New Roman" w:cs="Times New Roman"/>
      <w:sz w:val="18"/>
      <w:szCs w:val="18"/>
    </w:rPr>
  </w:style>
  <w:style w:type="paragraph" w:customStyle="1" w:styleId="affffffffff2">
    <w:name w:val="标准文件_示例内容"/>
    <w:basedOn w:val="afffffd"/>
    <w:qFormat/>
    <w:pPr>
      <w:ind w:firstLine="420"/>
    </w:pPr>
    <w:rPr>
      <w:sz w:val="18"/>
    </w:rPr>
  </w:style>
  <w:style w:type="paragraph" w:customStyle="1" w:styleId="afc">
    <w:name w:val="标准文件_示例×："/>
    <w:basedOn w:val="afff7"/>
    <w:next w:val="affffffffff2"/>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d"/>
    <w:qFormat/>
    <w:rPr>
      <w:rFonts w:ascii="宋体" w:hAnsi="Times New Roman"/>
      <w:sz w:val="21"/>
    </w:rPr>
  </w:style>
  <w:style w:type="paragraph" w:customStyle="1" w:styleId="affffffffff3">
    <w:name w:val="标准文件_表格续"/>
    <w:basedOn w:val="afffffd"/>
    <w:next w:val="afffffd"/>
    <w:qFormat/>
    <w:pPr>
      <w:jc w:val="center"/>
    </w:pPr>
    <w:rPr>
      <w:rFonts w:ascii="黑体" w:eastAsia="黑体" w:hAnsi="黑体"/>
    </w:rPr>
  </w:style>
  <w:style w:type="character" w:styleId="affffffffff4">
    <w:name w:val="Placeholder Text"/>
    <w:basedOn w:val="afff8"/>
    <w:autoRedefine/>
    <w:uiPriority w:val="99"/>
    <w:semiHidden/>
    <w:qFormat/>
    <w:rPr>
      <w:color w:val="808080"/>
    </w:rPr>
  </w:style>
  <w:style w:type="paragraph" w:customStyle="1" w:styleId="2">
    <w:name w:val="标准文件_二级项2"/>
    <w:basedOn w:val="afffffd"/>
    <w:qFormat/>
    <w:pPr>
      <w:numPr>
        <w:ilvl w:val="1"/>
        <w:numId w:val="21"/>
      </w:numPr>
      <w:ind w:firstLineChars="0" w:firstLine="0"/>
    </w:pPr>
  </w:style>
  <w:style w:type="paragraph" w:customStyle="1" w:styleId="21">
    <w:name w:val="标准文件_三级项2"/>
    <w:basedOn w:val="afffffd"/>
    <w:qFormat/>
    <w:pPr>
      <w:numPr>
        <w:numId w:val="30"/>
      </w:numPr>
      <w:spacing w:line="300" w:lineRule="exact"/>
      <w:ind w:firstLineChars="0"/>
    </w:pPr>
    <w:rPr>
      <w:rFonts w:ascii="Times New Roman"/>
    </w:rPr>
  </w:style>
  <w:style w:type="paragraph" w:customStyle="1" w:styleId="20">
    <w:name w:val="标准文件_一级项2"/>
    <w:basedOn w:val="afffffd"/>
    <w:qFormat/>
    <w:pPr>
      <w:numPr>
        <w:numId w:val="31"/>
      </w:numPr>
      <w:spacing w:line="300" w:lineRule="exact"/>
      <w:ind w:firstLineChars="0"/>
    </w:pPr>
    <w:rPr>
      <w:rFonts w:ascii="Times New Roman"/>
    </w:rPr>
  </w:style>
  <w:style w:type="paragraph" w:customStyle="1" w:styleId="affffffffff5">
    <w:name w:val="标准文件_提示"/>
    <w:basedOn w:val="afffffd"/>
    <w:next w:val="afffffd"/>
    <w:qFormat/>
    <w:pPr>
      <w:ind w:firstLine="420"/>
    </w:pPr>
    <w:rPr>
      <w:rFonts w:ascii="黑体" w:eastAsia="黑体"/>
    </w:rPr>
  </w:style>
  <w:style w:type="character" w:customStyle="1" w:styleId="affffffffff6">
    <w:name w:val="标准文件_来源"/>
    <w:basedOn w:val="afff8"/>
    <w:uiPriority w:val="1"/>
    <w:qFormat/>
    <w:rPr>
      <w:rFonts w:eastAsia="宋体"/>
      <w:sz w:val="21"/>
    </w:rPr>
  </w:style>
  <w:style w:type="paragraph" w:customStyle="1" w:styleId="affffffffff7">
    <w:name w:val="标准文件_图表说明"/>
    <w:qFormat/>
    <w:pPr>
      <w:spacing w:line="276" w:lineRule="auto"/>
      <w:ind w:firstLine="420"/>
    </w:pPr>
    <w:rPr>
      <w:rFonts w:ascii="宋体" w:hAnsi="宋体" w:cs="Times New Roman"/>
      <w:kern w:val="2"/>
      <w:sz w:val="18"/>
    </w:rPr>
  </w:style>
  <w:style w:type="paragraph" w:customStyle="1" w:styleId="affffffffff8">
    <w:name w:val="其他发布日期"/>
    <w:basedOn w:val="afffffffb"/>
    <w:qFormat/>
    <w:pPr>
      <w:framePr w:w="3997" w:h="471" w:hRule="exact" w:hSpace="0" w:vSpace="181" w:wrap="around" w:vAnchor="page" w:hAnchor="page" w:x="1419" w:y="14097"/>
    </w:pPr>
  </w:style>
  <w:style w:type="paragraph" w:customStyle="1" w:styleId="affffffffff9">
    <w:name w:val="其他实施日期"/>
    <w:basedOn w:val="afffffffff1"/>
    <w:qFormat/>
    <w:pPr>
      <w:framePr w:w="3997" w:h="471" w:hRule="exact" w:vSpace="181" w:wrap="around" w:vAnchor="page" w:hAnchor="page" w:x="7089" w:y="14097"/>
    </w:pPr>
  </w:style>
  <w:style w:type="paragraph" w:customStyle="1" w:styleId="affffffffffa">
    <w:name w:val="标准文件_文件编号"/>
    <w:basedOn w:val="afffffd"/>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b">
    <w:name w:val="标准文件_替换文件编号"/>
    <w:basedOn w:val="affffffffffa"/>
    <w:qFormat/>
    <w:pPr>
      <w:framePr w:wrap="auto"/>
      <w:spacing w:before="57"/>
    </w:pPr>
    <w:rPr>
      <w:sz w:val="21"/>
    </w:rPr>
  </w:style>
  <w:style w:type="paragraph" w:customStyle="1" w:styleId="affffffffffc">
    <w:name w:val="标准文件_文件名称"/>
    <w:basedOn w:val="afffffd"/>
    <w:next w:val="afffffd"/>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d"/>
    <w:next w:val="afffffd"/>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d"/>
    <w:next w:val="afffffd"/>
    <w:qFormat/>
    <w:pPr>
      <w:numPr>
        <w:numId w:val="5"/>
      </w:numPr>
      <w:spacing w:line="14" w:lineRule="exact"/>
      <w:ind w:firstLineChars="0" w:firstLine="0"/>
      <w:jc w:val="center"/>
    </w:pPr>
    <w:rPr>
      <w:rFonts w:eastAsia="黑体"/>
      <w:vanish/>
      <w:sz w:val="2"/>
    </w:rPr>
  </w:style>
  <w:style w:type="paragraph" w:customStyle="1" w:styleId="a9">
    <w:name w:val="标准文件_引言一级条标题"/>
    <w:basedOn w:val="afffffd"/>
    <w:next w:val="afffffd"/>
    <w:qFormat/>
    <w:pPr>
      <w:numPr>
        <w:ilvl w:val="1"/>
        <w:numId w:val="8"/>
      </w:numPr>
      <w:spacing w:beforeLines="50" w:before="50" w:afterLines="50" w:after="50"/>
      <w:ind w:firstLineChars="0"/>
    </w:pPr>
    <w:rPr>
      <w:rFonts w:ascii="黑体" w:eastAsia="黑体"/>
    </w:rPr>
  </w:style>
  <w:style w:type="paragraph" w:customStyle="1" w:styleId="aa">
    <w:name w:val="标准文件_引言二级条标题"/>
    <w:basedOn w:val="afffffd"/>
    <w:next w:val="afffffd"/>
    <w:qFormat/>
    <w:pPr>
      <w:numPr>
        <w:ilvl w:val="2"/>
        <w:numId w:val="8"/>
      </w:numPr>
      <w:spacing w:beforeLines="50" w:before="50" w:afterLines="50" w:after="50"/>
      <w:ind w:firstLineChars="0"/>
    </w:pPr>
    <w:rPr>
      <w:rFonts w:ascii="黑体" w:eastAsia="黑体"/>
    </w:rPr>
  </w:style>
  <w:style w:type="paragraph" w:customStyle="1" w:styleId="ab">
    <w:name w:val="标准文件_引言三级条标题"/>
    <w:basedOn w:val="afffffd"/>
    <w:next w:val="afffffd"/>
    <w:qFormat/>
    <w:pPr>
      <w:numPr>
        <w:ilvl w:val="3"/>
        <w:numId w:val="8"/>
      </w:numPr>
      <w:spacing w:beforeLines="50" w:before="50" w:afterLines="50" w:after="50"/>
      <w:ind w:firstLineChars="0"/>
    </w:pPr>
    <w:rPr>
      <w:rFonts w:ascii="黑体" w:eastAsia="黑体"/>
    </w:rPr>
  </w:style>
  <w:style w:type="paragraph" w:customStyle="1" w:styleId="ac">
    <w:name w:val="标准文件_引言四级条标题"/>
    <w:basedOn w:val="afffffd"/>
    <w:next w:val="afffffd"/>
    <w:qFormat/>
    <w:pPr>
      <w:numPr>
        <w:ilvl w:val="4"/>
        <w:numId w:val="8"/>
      </w:numPr>
      <w:spacing w:beforeLines="50" w:before="50" w:afterLines="50" w:after="50"/>
      <w:ind w:firstLineChars="0"/>
    </w:pPr>
    <w:rPr>
      <w:rFonts w:ascii="黑体" w:eastAsia="黑体"/>
    </w:rPr>
  </w:style>
  <w:style w:type="paragraph" w:customStyle="1" w:styleId="ad">
    <w:name w:val="标准文件_引言五级条标题"/>
    <w:basedOn w:val="afffffd"/>
    <w:next w:val="afffffd"/>
    <w:qFormat/>
    <w:pPr>
      <w:numPr>
        <w:ilvl w:val="5"/>
        <w:numId w:val="8"/>
      </w:numPr>
      <w:spacing w:beforeLines="50" w:before="50" w:afterLines="50" w:after="50"/>
      <w:ind w:firstLineChars="0"/>
    </w:pPr>
    <w:rPr>
      <w:rFonts w:ascii="黑体" w:eastAsia="黑体"/>
    </w:rPr>
  </w:style>
  <w:style w:type="paragraph" w:customStyle="1" w:styleId="affffffffffd">
    <w:name w:val="标准文件_注后"/>
    <w:basedOn w:val="afffffd"/>
    <w:qFormat/>
    <w:pPr>
      <w:ind w:left="811" w:firstLineChars="0" w:firstLine="0"/>
    </w:pPr>
    <w:rPr>
      <w:sz w:val="18"/>
    </w:rPr>
  </w:style>
  <w:style w:type="paragraph" w:customStyle="1" w:styleId="X">
    <w:name w:val="标准文件_注X后"/>
    <w:basedOn w:val="afffffd"/>
    <w:qFormat/>
    <w:pPr>
      <w:ind w:left="811" w:firstLineChars="0" w:firstLine="0"/>
    </w:pPr>
    <w:rPr>
      <w:sz w:val="18"/>
    </w:rPr>
  </w:style>
  <w:style w:type="paragraph" w:customStyle="1" w:styleId="affffffffffe">
    <w:name w:val="标准文件_示例后"/>
    <w:basedOn w:val="afffffd"/>
    <w:qFormat/>
    <w:pPr>
      <w:ind w:left="964" w:firstLineChars="0" w:firstLine="0"/>
    </w:pPr>
    <w:rPr>
      <w:sz w:val="18"/>
    </w:rPr>
  </w:style>
  <w:style w:type="paragraph" w:customStyle="1" w:styleId="X0">
    <w:name w:val="标准文件_示例X后"/>
    <w:basedOn w:val="afffffd"/>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f">
    <w:name w:val="标准文件_索引项"/>
    <w:basedOn w:val="afffffd"/>
    <w:next w:val="afffffd"/>
    <w:qFormat/>
    <w:pPr>
      <w:tabs>
        <w:tab w:val="right" w:leader="dot" w:pos="9356"/>
      </w:tabs>
      <w:ind w:left="210" w:firstLineChars="0" w:hanging="210"/>
      <w:jc w:val="left"/>
    </w:pPr>
  </w:style>
  <w:style w:type="paragraph" w:customStyle="1" w:styleId="afffffffffff0">
    <w:name w:val="标准文件_附录一级无标题"/>
    <w:basedOn w:val="aff6"/>
    <w:qFormat/>
    <w:pPr>
      <w:spacing w:beforeLines="0" w:before="0" w:afterLines="0" w:after="0" w:line="276" w:lineRule="auto"/>
      <w:outlineLvl w:val="9"/>
    </w:pPr>
    <w:rPr>
      <w:rFonts w:ascii="宋体" w:eastAsia="宋体"/>
    </w:rPr>
  </w:style>
  <w:style w:type="paragraph" w:customStyle="1" w:styleId="afffffffffff1">
    <w:name w:val="标准文件_附录二级无标题"/>
    <w:basedOn w:val="aff7"/>
    <w:qFormat/>
    <w:pPr>
      <w:spacing w:beforeLines="0" w:before="0" w:afterLines="0" w:after="0" w:line="276" w:lineRule="auto"/>
      <w:outlineLvl w:val="9"/>
    </w:pPr>
    <w:rPr>
      <w:rFonts w:ascii="宋体" w:eastAsia="宋体"/>
    </w:rPr>
  </w:style>
  <w:style w:type="paragraph" w:customStyle="1" w:styleId="afffffffffff2">
    <w:name w:val="标准文件_附录三级无标题"/>
    <w:basedOn w:val="aff8"/>
    <w:qFormat/>
    <w:pPr>
      <w:spacing w:beforeLines="0" w:before="0" w:afterLines="0" w:after="0" w:line="276" w:lineRule="auto"/>
      <w:outlineLvl w:val="9"/>
    </w:pPr>
    <w:rPr>
      <w:rFonts w:ascii="宋体" w:eastAsia="宋体"/>
    </w:rPr>
  </w:style>
  <w:style w:type="paragraph" w:customStyle="1" w:styleId="afffffffffff3">
    <w:name w:val="标准文件_附录四级无标题"/>
    <w:basedOn w:val="aff9"/>
    <w:qFormat/>
    <w:pPr>
      <w:spacing w:beforeLines="0" w:before="0" w:afterLines="0" w:after="0" w:line="276" w:lineRule="auto"/>
      <w:outlineLvl w:val="9"/>
    </w:pPr>
    <w:rPr>
      <w:rFonts w:ascii="宋体" w:eastAsia="宋体"/>
    </w:rPr>
  </w:style>
  <w:style w:type="paragraph" w:customStyle="1" w:styleId="afffffffffff4">
    <w:name w:val="标准文件_附录五级无标题"/>
    <w:basedOn w:val="affa"/>
    <w:qFormat/>
    <w:pPr>
      <w:spacing w:beforeLines="0" w:before="0" w:afterLines="0" w:after="0" w:line="276" w:lineRule="auto"/>
      <w:outlineLvl w:val="9"/>
    </w:pPr>
    <w:rPr>
      <w:rFonts w:ascii="宋体" w:eastAsia="宋体"/>
    </w:rPr>
  </w:style>
  <w:style w:type="paragraph" w:customStyle="1" w:styleId="afffffffffff5">
    <w:name w:val="标准文件_引言一级无标题"/>
    <w:basedOn w:val="a9"/>
    <w:next w:val="afffffd"/>
    <w:qFormat/>
    <w:pPr>
      <w:spacing w:beforeLines="0" w:before="0" w:afterLines="0" w:after="0" w:line="276" w:lineRule="auto"/>
    </w:pPr>
    <w:rPr>
      <w:rFonts w:ascii="宋体" w:eastAsia="宋体"/>
    </w:rPr>
  </w:style>
  <w:style w:type="paragraph" w:customStyle="1" w:styleId="afffffffffff6">
    <w:name w:val="标准文件_引言二级无标题"/>
    <w:basedOn w:val="aa"/>
    <w:next w:val="afffffd"/>
    <w:qFormat/>
    <w:pPr>
      <w:spacing w:beforeLines="0" w:before="0" w:afterLines="0" w:after="0" w:line="276" w:lineRule="auto"/>
    </w:pPr>
    <w:rPr>
      <w:rFonts w:ascii="宋体" w:eastAsia="宋体"/>
    </w:rPr>
  </w:style>
  <w:style w:type="paragraph" w:customStyle="1" w:styleId="afffffffffff7">
    <w:name w:val="标准文件_引言三级无标题"/>
    <w:basedOn w:val="ab"/>
    <w:qFormat/>
    <w:pPr>
      <w:spacing w:beforeLines="0" w:before="0" w:afterLines="0" w:after="0" w:line="276" w:lineRule="auto"/>
    </w:pPr>
    <w:rPr>
      <w:rFonts w:ascii="宋体" w:eastAsia="宋体"/>
    </w:rPr>
  </w:style>
  <w:style w:type="paragraph" w:customStyle="1" w:styleId="afffffffffff8">
    <w:name w:val="标准文件_引言四级无标题"/>
    <w:basedOn w:val="ac"/>
    <w:next w:val="afffffd"/>
    <w:qFormat/>
    <w:pPr>
      <w:spacing w:beforeLines="0" w:before="0" w:afterLines="0" w:after="0" w:line="276" w:lineRule="auto"/>
    </w:pPr>
    <w:rPr>
      <w:rFonts w:ascii="宋体" w:eastAsia="宋体"/>
    </w:rPr>
  </w:style>
  <w:style w:type="paragraph" w:customStyle="1" w:styleId="afffffffffff9">
    <w:name w:val="标准文件_引言五级无标题"/>
    <w:basedOn w:val="ad"/>
    <w:next w:val="afffffd"/>
    <w:qFormat/>
    <w:pPr>
      <w:spacing w:beforeLines="0" w:before="0" w:afterLines="0" w:after="0" w:line="276" w:lineRule="auto"/>
    </w:pPr>
    <w:rPr>
      <w:rFonts w:ascii="宋体" w:eastAsia="宋体"/>
    </w:rPr>
  </w:style>
  <w:style w:type="paragraph" w:customStyle="1" w:styleId="afffffffffffa">
    <w:name w:val="标准文件_索引标题"/>
    <w:basedOn w:val="affffff4"/>
    <w:next w:val="afffffd"/>
    <w:qFormat/>
    <w:rPr>
      <w:rFonts w:hAnsi="黑体"/>
    </w:rPr>
  </w:style>
  <w:style w:type="paragraph" w:customStyle="1" w:styleId="afffffffffffb">
    <w:name w:val="标准文件_脚注内容"/>
    <w:basedOn w:val="afffffd"/>
    <w:qFormat/>
    <w:pPr>
      <w:ind w:leftChars="200" w:left="400" w:hangingChars="200" w:hanging="200"/>
    </w:pPr>
    <w:rPr>
      <w:sz w:val="15"/>
    </w:rPr>
  </w:style>
  <w:style w:type="paragraph" w:customStyle="1" w:styleId="afffffffffffc">
    <w:name w:val="标准文件_术语条一"/>
    <w:basedOn w:val="afffffffff6"/>
    <w:next w:val="afffffd"/>
    <w:qFormat/>
  </w:style>
  <w:style w:type="paragraph" w:customStyle="1" w:styleId="afffffffffffd">
    <w:name w:val="标准文件_术语条二"/>
    <w:basedOn w:val="afffffffff9"/>
    <w:next w:val="afffffd"/>
    <w:qFormat/>
  </w:style>
  <w:style w:type="paragraph" w:customStyle="1" w:styleId="afffffffffffe">
    <w:name w:val="标准文件_术语条三"/>
    <w:basedOn w:val="afffffffff8"/>
    <w:next w:val="afffffd"/>
    <w:qFormat/>
  </w:style>
  <w:style w:type="paragraph" w:customStyle="1" w:styleId="affffffffffff">
    <w:name w:val="标准文件_术语条四"/>
    <w:basedOn w:val="afffffffffb"/>
    <w:next w:val="afffffd"/>
    <w:qFormat/>
  </w:style>
  <w:style w:type="paragraph" w:customStyle="1" w:styleId="affffffffffff0">
    <w:name w:val="标准文件_术语条五"/>
    <w:basedOn w:val="afffffffff7"/>
    <w:next w:val="afffffd"/>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f1">
    <w:name w:val="发布"/>
    <w:basedOn w:val="afff8"/>
    <w:qFormat/>
    <w:rPr>
      <w:rFonts w:ascii="黑体" w:eastAsia="黑体"/>
      <w:spacing w:val="85"/>
      <w:w w:val="100"/>
      <w:position w:val="3"/>
      <w:sz w:val="28"/>
      <w:szCs w:val="28"/>
    </w:rPr>
  </w:style>
  <w:style w:type="paragraph" w:customStyle="1" w:styleId="affffffffffff2">
    <w:name w:val="段"/>
    <w:link w:val="Char0"/>
    <w:qFormat/>
    <w:pPr>
      <w:tabs>
        <w:tab w:val="center" w:pos="4201"/>
        <w:tab w:val="right" w:leader="dot" w:pos="9298"/>
      </w:tabs>
      <w:autoSpaceDE w:val="0"/>
      <w:autoSpaceDN w:val="0"/>
      <w:ind w:firstLineChars="200" w:firstLine="420"/>
      <w:jc w:val="both"/>
    </w:pPr>
    <w:rPr>
      <w:rFonts w:ascii="宋体" w:hAnsi="Times New Roman" w:cs="Times New Roman"/>
      <w:sz w:val="21"/>
    </w:rPr>
  </w:style>
  <w:style w:type="paragraph" w:customStyle="1" w:styleId="a">
    <w:name w:val="章标题"/>
    <w:next w:val="affffffffffff2"/>
    <w:qFormat/>
    <w:pPr>
      <w:numPr>
        <w:numId w:val="32"/>
      </w:numPr>
      <w:spacing w:beforeLines="100" w:before="312" w:afterLines="100" w:after="312"/>
      <w:jc w:val="both"/>
      <w:outlineLvl w:val="1"/>
    </w:pPr>
    <w:rPr>
      <w:rFonts w:ascii="黑体" w:eastAsia="黑体" w:hAnsi="Times New Roman" w:cs="Times New Roman"/>
      <w:sz w:val="21"/>
    </w:rPr>
  </w:style>
  <w:style w:type="paragraph" w:customStyle="1" w:styleId="a0">
    <w:name w:val="一级条标题"/>
    <w:next w:val="affffffffffff2"/>
    <w:qFormat/>
    <w:pPr>
      <w:numPr>
        <w:ilvl w:val="1"/>
        <w:numId w:val="32"/>
      </w:numPr>
      <w:spacing w:beforeLines="50" w:before="156" w:afterLines="50" w:after="156"/>
      <w:outlineLvl w:val="2"/>
    </w:pPr>
    <w:rPr>
      <w:rFonts w:ascii="黑体" w:eastAsia="黑体" w:hAnsi="Times New Roman" w:cs="Times New Roman"/>
      <w:sz w:val="21"/>
      <w:szCs w:val="21"/>
    </w:rPr>
  </w:style>
  <w:style w:type="character" w:customStyle="1" w:styleId="Char0">
    <w:name w:val="段 Char"/>
    <w:link w:val="affffffffffff2"/>
    <w:qFormat/>
    <w:rPr>
      <w:rFonts w:ascii="宋体" w:hAnsi="Times New Roman"/>
      <w:sz w:val="21"/>
    </w:rPr>
  </w:style>
  <w:style w:type="paragraph" w:customStyle="1" w:styleId="12">
    <w:name w:val="修订1"/>
    <w:hidden/>
    <w:uiPriority w:val="99"/>
    <w:semiHidden/>
    <w:qFormat/>
    <w:rPr>
      <w:rFonts w:cs="Times New Roman"/>
      <w:kern w:val="2"/>
      <w:sz w:val="21"/>
      <w:szCs w:val="21"/>
    </w:rPr>
  </w:style>
  <w:style w:type="paragraph" w:customStyle="1" w:styleId="24">
    <w:name w:val="修订2"/>
    <w:hidden/>
    <w:uiPriority w:val="99"/>
    <w:semiHidden/>
    <w:qFormat/>
    <w:rPr>
      <w:rFonts w:cs="Times New Roman"/>
      <w:kern w:val="2"/>
      <w:sz w:val="21"/>
      <w:szCs w:val="21"/>
    </w:rPr>
  </w:style>
  <w:style w:type="character" w:customStyle="1" w:styleId="afffd">
    <w:name w:val="批注文字 字符"/>
    <w:basedOn w:val="afff8"/>
    <w:link w:val="afffc"/>
    <w:uiPriority w:val="99"/>
    <w:qFormat/>
    <w:rPr>
      <w:kern w:val="2"/>
      <w:sz w:val="21"/>
      <w:szCs w:val="21"/>
    </w:rPr>
  </w:style>
  <w:style w:type="character" w:customStyle="1" w:styleId="affffd">
    <w:name w:val="批注主题 字符"/>
    <w:basedOn w:val="afffd"/>
    <w:link w:val="affffc"/>
    <w:uiPriority w:val="99"/>
    <w:semiHidden/>
    <w:qFormat/>
    <w:rPr>
      <w:b/>
      <w:bCs/>
      <w:kern w:val="2"/>
      <w:sz w:val="21"/>
      <w:szCs w:val="21"/>
    </w:rPr>
  </w:style>
  <w:style w:type="paragraph" w:styleId="affffffffffff3">
    <w:name w:val="List Paragraph"/>
    <w:basedOn w:val="afff7"/>
    <w:uiPriority w:val="99"/>
    <w:qFormat/>
    <w:pPr>
      <w:ind w:firstLineChars="200" w:firstLine="420"/>
    </w:pPr>
  </w:style>
  <w:style w:type="paragraph" w:customStyle="1" w:styleId="32">
    <w:name w:val="修订3"/>
    <w:hidden/>
    <w:uiPriority w:val="99"/>
    <w:semiHidden/>
    <w:qFormat/>
    <w:rPr>
      <w:rFonts w:cs="Times New Roman"/>
      <w:kern w:val="2"/>
      <w:sz w:val="21"/>
      <w:szCs w:val="21"/>
    </w:rPr>
  </w:style>
  <w:style w:type="character" w:customStyle="1" w:styleId="Char1">
    <w:name w:val="批注框文本 Char1"/>
    <w:qFormat/>
    <w:rPr>
      <w:kern w:val="2"/>
      <w:sz w:val="18"/>
      <w:szCs w:val="18"/>
    </w:rPr>
  </w:style>
  <w:style w:type="paragraph" w:customStyle="1" w:styleId="ListParagraph1">
    <w:name w:val="List Paragraph1"/>
    <w:basedOn w:val="afff7"/>
    <w:qFormat/>
    <w:pPr>
      <w:adjustRightInd/>
      <w:spacing w:line="240" w:lineRule="auto"/>
      <w:ind w:firstLineChars="200" w:firstLine="420"/>
    </w:pPr>
    <w:rPr>
      <w:rFonts w:ascii="Times New Roman" w:hAnsi="Times New Roman"/>
    </w:rPr>
  </w:style>
  <w:style w:type="paragraph" w:customStyle="1" w:styleId="42">
    <w:name w:val="修订4"/>
    <w:hidden/>
    <w:uiPriority w:val="99"/>
    <w:semiHidden/>
    <w:qFormat/>
    <w:rPr>
      <w:rFonts w:cs="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287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1.png"/><Relationship Id="rId2" Type="http://schemas.openxmlformats.org/officeDocument/2006/relationships/customXml" Target="../customXml/item1.xml"/><Relationship Id="rId16" Type="http://schemas.openxmlformats.org/officeDocument/2006/relationships/header" Target="header5.xml"/><Relationship Id="rId20" Type="http://schemas.openxmlformats.org/officeDocument/2006/relationships/image" Target="media/image2.jpeg"/><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4.xml"/><Relationship Id="rId23"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3BD943CF0B34C2FA3B5E06DF43C0992"/>
        <w:category>
          <w:name w:val="常规"/>
          <w:gallery w:val="placeholder"/>
        </w:category>
        <w:types>
          <w:type w:val="bbPlcHdr"/>
        </w:types>
        <w:behaviors>
          <w:behavior w:val="content"/>
        </w:behaviors>
        <w:guid w:val="{4D48E3BD-F208-4AF8-813B-4C33E0955AC4}"/>
      </w:docPartPr>
      <w:docPartBody>
        <w:p w:rsidR="00787C81" w:rsidRDefault="00C36957">
          <w:pPr>
            <w:pStyle w:val="C3BD943CF0B34C2FA3B5E06DF43C0992"/>
          </w:pPr>
          <w:r>
            <w:rPr>
              <w:rStyle w:val="a3"/>
              <w:rFonts w:hint="eastAsia"/>
            </w:rPr>
            <w:t>单击或点击此处输入文字。</w:t>
          </w:r>
        </w:p>
      </w:docPartBody>
    </w:docPart>
    <w:docPart>
      <w:docPartPr>
        <w:name w:val="D424C31E7198470084CD1A41854279FA"/>
        <w:category>
          <w:name w:val="常规"/>
          <w:gallery w:val="placeholder"/>
        </w:category>
        <w:types>
          <w:type w:val="bbPlcHdr"/>
        </w:types>
        <w:behaviors>
          <w:behavior w:val="content"/>
        </w:behaviors>
        <w:guid w:val="{54EA3A63-0259-4D30-8C30-00F58E9D1522}"/>
      </w:docPartPr>
      <w:docPartBody>
        <w:p w:rsidR="00787C81" w:rsidRDefault="00C36957">
          <w:pPr>
            <w:pStyle w:val="D424C31E7198470084CD1A41854279FA"/>
          </w:pPr>
          <w:r>
            <w:rPr>
              <w:rStyle w:val="a3"/>
              <w:rFonts w:hint="eastAsia"/>
            </w:rPr>
            <w:t>选择一项。</w:t>
          </w:r>
        </w:p>
      </w:docPartBody>
    </w:docPart>
    <w:docPart>
      <w:docPartPr>
        <w:name w:val="F4DF16077FB749E08FF07E59687C315C"/>
        <w:category>
          <w:name w:val="常规"/>
          <w:gallery w:val="placeholder"/>
        </w:category>
        <w:types>
          <w:type w:val="bbPlcHdr"/>
        </w:types>
        <w:behaviors>
          <w:behavior w:val="content"/>
        </w:behaviors>
        <w:guid w:val="{5A7DA6D2-6266-4251-BA94-95A2C74139B3}"/>
      </w:docPartPr>
      <w:docPartBody>
        <w:p w:rsidR="00787C81" w:rsidRDefault="00C36957">
          <w:pPr>
            <w:pStyle w:val="F4DF16077FB749E08FF07E59687C315C"/>
          </w:pPr>
          <w:r>
            <w:rPr>
              <w:rStyle w:val="a3"/>
              <w:rFonts w:hint="eastAsia"/>
            </w:rPr>
            <w:t>选择一项。</w:t>
          </w:r>
        </w:p>
      </w:docPartBody>
    </w:docPart>
    <w:docPart>
      <w:docPartPr>
        <w:name w:val="1D6116B0DC4047D1BBA000C50BF9C581"/>
        <w:category>
          <w:name w:val="常规"/>
          <w:gallery w:val="placeholder"/>
        </w:category>
        <w:types>
          <w:type w:val="bbPlcHdr"/>
        </w:types>
        <w:behaviors>
          <w:behavior w:val="content"/>
        </w:behaviors>
        <w:guid w:val="{BE59DC75-1EE8-4B6C-B829-C9BADB2C0112}"/>
      </w:docPartPr>
      <w:docPartBody>
        <w:p w:rsidR="00787C81" w:rsidRDefault="00C36957">
          <w:pPr>
            <w:pStyle w:val="1D6116B0DC4047D1BBA000C50BF9C581"/>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442A"/>
    <w:rsid w:val="000024C1"/>
    <w:rsid w:val="00035F42"/>
    <w:rsid w:val="00090C4E"/>
    <w:rsid w:val="000D57AD"/>
    <w:rsid w:val="00123824"/>
    <w:rsid w:val="00153F12"/>
    <w:rsid w:val="00165980"/>
    <w:rsid w:val="00174889"/>
    <w:rsid w:val="001E11A6"/>
    <w:rsid w:val="001E7B38"/>
    <w:rsid w:val="00214913"/>
    <w:rsid w:val="00214F1A"/>
    <w:rsid w:val="00215518"/>
    <w:rsid w:val="002862C9"/>
    <w:rsid w:val="002F55C4"/>
    <w:rsid w:val="003109E0"/>
    <w:rsid w:val="00324D91"/>
    <w:rsid w:val="003340F9"/>
    <w:rsid w:val="0035626C"/>
    <w:rsid w:val="0036745F"/>
    <w:rsid w:val="00395FC6"/>
    <w:rsid w:val="003A7BE4"/>
    <w:rsid w:val="003D1343"/>
    <w:rsid w:val="004217FE"/>
    <w:rsid w:val="00425081"/>
    <w:rsid w:val="00433536"/>
    <w:rsid w:val="004869C8"/>
    <w:rsid w:val="00494636"/>
    <w:rsid w:val="004A1E77"/>
    <w:rsid w:val="004B5191"/>
    <w:rsid w:val="00545698"/>
    <w:rsid w:val="00546633"/>
    <w:rsid w:val="00591CE5"/>
    <w:rsid w:val="005C17E9"/>
    <w:rsid w:val="005C61CB"/>
    <w:rsid w:val="00602790"/>
    <w:rsid w:val="006155DB"/>
    <w:rsid w:val="006653B2"/>
    <w:rsid w:val="00680BF7"/>
    <w:rsid w:val="006E337D"/>
    <w:rsid w:val="006E67D5"/>
    <w:rsid w:val="006F1807"/>
    <w:rsid w:val="006F78E0"/>
    <w:rsid w:val="007519E6"/>
    <w:rsid w:val="00787A1E"/>
    <w:rsid w:val="00787C81"/>
    <w:rsid w:val="007B308C"/>
    <w:rsid w:val="007C67F8"/>
    <w:rsid w:val="00812CC4"/>
    <w:rsid w:val="00813671"/>
    <w:rsid w:val="00841A31"/>
    <w:rsid w:val="00860A70"/>
    <w:rsid w:val="00880CC1"/>
    <w:rsid w:val="008A5F52"/>
    <w:rsid w:val="00956DAD"/>
    <w:rsid w:val="00960549"/>
    <w:rsid w:val="009B5DC0"/>
    <w:rsid w:val="009B60C2"/>
    <w:rsid w:val="009E7C09"/>
    <w:rsid w:val="00A34BE1"/>
    <w:rsid w:val="00A65FC4"/>
    <w:rsid w:val="00AB3392"/>
    <w:rsid w:val="00AB6DC3"/>
    <w:rsid w:val="00AC25E0"/>
    <w:rsid w:val="00AD1E39"/>
    <w:rsid w:val="00AD66A1"/>
    <w:rsid w:val="00B01A83"/>
    <w:rsid w:val="00B0552F"/>
    <w:rsid w:val="00B1255C"/>
    <w:rsid w:val="00B47347"/>
    <w:rsid w:val="00B84690"/>
    <w:rsid w:val="00B926D1"/>
    <w:rsid w:val="00B96C9A"/>
    <w:rsid w:val="00BA3A8E"/>
    <w:rsid w:val="00BF4316"/>
    <w:rsid w:val="00C32F30"/>
    <w:rsid w:val="00C36957"/>
    <w:rsid w:val="00CB46B1"/>
    <w:rsid w:val="00CB7BE4"/>
    <w:rsid w:val="00CC01CB"/>
    <w:rsid w:val="00CD3B18"/>
    <w:rsid w:val="00D00337"/>
    <w:rsid w:val="00D00640"/>
    <w:rsid w:val="00D7012D"/>
    <w:rsid w:val="00DA6B48"/>
    <w:rsid w:val="00E05DBD"/>
    <w:rsid w:val="00E152B9"/>
    <w:rsid w:val="00E41406"/>
    <w:rsid w:val="00E4738B"/>
    <w:rsid w:val="00F8442A"/>
    <w:rsid w:val="00F85DAA"/>
    <w:rsid w:val="00F86871"/>
    <w:rsid w:val="00FB361C"/>
    <w:rsid w:val="00FB7B94"/>
    <w:rsid w:val="00FE1114"/>
    <w:rsid w:val="00FF79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3BD943CF0B34C2FA3B5E06DF43C0992">
    <w:name w:val="C3BD943CF0B34C2FA3B5E06DF43C0992"/>
    <w:autoRedefine/>
    <w:qFormat/>
    <w:pPr>
      <w:widowControl w:val="0"/>
      <w:jc w:val="both"/>
    </w:pPr>
    <w:rPr>
      <w:kern w:val="2"/>
      <w:sz w:val="21"/>
      <w:szCs w:val="22"/>
    </w:rPr>
  </w:style>
  <w:style w:type="paragraph" w:customStyle="1" w:styleId="D424C31E7198470084CD1A41854279FA">
    <w:name w:val="D424C31E7198470084CD1A41854279FA"/>
    <w:qFormat/>
    <w:pPr>
      <w:widowControl w:val="0"/>
      <w:jc w:val="both"/>
    </w:pPr>
    <w:rPr>
      <w:kern w:val="2"/>
      <w:sz w:val="21"/>
      <w:szCs w:val="22"/>
    </w:rPr>
  </w:style>
  <w:style w:type="paragraph" w:customStyle="1" w:styleId="F4DF16077FB749E08FF07E59687C315C">
    <w:name w:val="F4DF16077FB749E08FF07E59687C315C"/>
    <w:autoRedefine/>
    <w:qFormat/>
    <w:pPr>
      <w:widowControl w:val="0"/>
      <w:jc w:val="both"/>
    </w:pPr>
    <w:rPr>
      <w:kern w:val="2"/>
      <w:sz w:val="21"/>
      <w:szCs w:val="22"/>
    </w:rPr>
  </w:style>
  <w:style w:type="paragraph" w:customStyle="1" w:styleId="1D6116B0DC4047D1BBA000C50BF9C581">
    <w:name w:val="1D6116B0DC4047D1BBA000C50BF9C581"/>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84AF70A4-505E-4EEE-9AAA-5E4B870053F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17</TotalTime>
  <Pages>11</Pages>
  <Words>746</Words>
  <Characters>4256</Characters>
  <Application>Microsoft Office Word</Application>
  <DocSecurity>0</DocSecurity>
  <Lines>35</Lines>
  <Paragraphs>9</Paragraphs>
  <ScaleCrop>false</ScaleCrop>
  <Company>PCMI</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杨舸</dc:creator>
  <dc:description>&lt;config cover="true" show_menu="true" version="1.0.0" doctype="SDKXY"&gt;_x000d_
&lt;/config&gt;</dc:description>
  <cp:lastModifiedBy>Jiang Yuanjie (AIRS)</cp:lastModifiedBy>
  <cp:revision>3</cp:revision>
  <cp:lastPrinted>2020-08-30T10:00:00Z</cp:lastPrinted>
  <dcterms:created xsi:type="dcterms:W3CDTF">2025-06-20T09:43:00Z</dcterms:created>
  <dcterms:modified xsi:type="dcterms:W3CDTF">2025-06-27T08:18:00Z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2052-12.1.0.21541</vt:lpwstr>
  </property>
  <property fmtid="{D5CDD505-2E9C-101B-9397-08002B2CF9AE}" pid="15" name="ICV">
    <vt:lpwstr>358BF82F526E4DE2ABDBD4777C595ADB_13</vt:lpwstr>
  </property>
  <property fmtid="{D5CDD505-2E9C-101B-9397-08002B2CF9AE}" pid="16" name="KSOTemplateDocerSaveRecord">
    <vt:lpwstr>eyJoZGlkIjoiMjdjMTliODU1YjY2YjNmNzM5Njg4NzAwYmIxODZlMmMiLCJ1c2VySWQiOiI3NDExNDA3MjkifQ==</vt:lpwstr>
  </property>
</Properties>
</file>